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13C96" w14:textId="6ADA8E7D" w:rsidR="00846B60" w:rsidRPr="00846B60" w:rsidRDefault="00846B60" w:rsidP="00C02254">
      <w:pPr>
        <w:widowControl w:val="0"/>
        <w:tabs>
          <w:tab w:val="center" w:pos="4680"/>
          <w:tab w:val="right" w:pos="9360"/>
        </w:tabs>
        <w:autoSpaceDE w:val="0"/>
        <w:autoSpaceDN w:val="0"/>
        <w:adjustRightInd w:val="0"/>
        <w:spacing w:line="240" w:lineRule="auto"/>
        <w:rPr>
          <w:rFonts w:eastAsia="Times New Roman"/>
        </w:rPr>
      </w:pPr>
      <w:r>
        <w:rPr>
          <w:rFonts w:eastAsia="Times New Roman"/>
          <w:b/>
          <w:bCs/>
          <w:sz w:val="38"/>
          <w:szCs w:val="38"/>
        </w:rPr>
        <w:tab/>
      </w:r>
      <w:r w:rsidRPr="00846B60">
        <w:rPr>
          <w:rFonts w:eastAsia="Times New Roman"/>
          <w:b/>
          <w:bCs/>
          <w:sz w:val="38"/>
          <w:szCs w:val="38"/>
        </w:rPr>
        <w:t>NRC INSPECTION MANUAL</w:t>
      </w:r>
      <w:r w:rsidRPr="00846B60">
        <w:rPr>
          <w:rFonts w:eastAsia="Times New Roman"/>
        </w:rPr>
        <w:tab/>
      </w:r>
      <w:r w:rsidR="00723EB6">
        <w:rPr>
          <w:rFonts w:eastAsia="Times New Roman"/>
          <w:sz w:val="20"/>
          <w:szCs w:val="20"/>
        </w:rPr>
        <w:t>IR</w:t>
      </w:r>
      <w:ins w:id="0" w:author="Author">
        <w:r w:rsidR="006458AB">
          <w:rPr>
            <w:rFonts w:eastAsia="Times New Roman"/>
            <w:sz w:val="20"/>
            <w:szCs w:val="20"/>
          </w:rPr>
          <w:t>I</w:t>
        </w:r>
      </w:ins>
      <w:r w:rsidR="00723EB6">
        <w:rPr>
          <w:rFonts w:eastAsia="Times New Roman"/>
          <w:sz w:val="20"/>
          <w:szCs w:val="20"/>
        </w:rPr>
        <w:t>B</w:t>
      </w:r>
    </w:p>
    <w:p w14:paraId="46AE1910" w14:textId="77777777" w:rsidR="00846B60" w:rsidRPr="00846B60" w:rsidRDefault="00846B60" w:rsidP="00C02254">
      <w:pPr>
        <w:widowControl w:val="0"/>
        <w:pBdr>
          <w:top w:val="single" w:sz="12" w:space="2" w:color="auto"/>
          <w:bottom w:val="single" w:sz="12" w:space="2" w:color="auto"/>
        </w:pBdr>
        <w:tabs>
          <w:tab w:val="center" w:pos="4680"/>
          <w:tab w:val="left" w:pos="5076"/>
          <w:tab w:val="left" w:pos="5680"/>
          <w:tab w:val="left" w:pos="6284"/>
          <w:tab w:val="left" w:pos="6888"/>
          <w:tab w:val="left" w:pos="7492"/>
          <w:tab w:val="left" w:pos="8096"/>
          <w:tab w:val="left" w:pos="8700"/>
          <w:tab w:val="left" w:pos="9304"/>
        </w:tabs>
        <w:autoSpaceDE w:val="0"/>
        <w:autoSpaceDN w:val="0"/>
        <w:adjustRightInd w:val="0"/>
        <w:spacing w:after="0" w:line="240" w:lineRule="auto"/>
        <w:jc w:val="both"/>
        <w:rPr>
          <w:rFonts w:eastAsia="Times New Roman"/>
        </w:rPr>
      </w:pPr>
      <w:r w:rsidRPr="00846B60">
        <w:rPr>
          <w:rFonts w:eastAsia="Times New Roman"/>
        </w:rPr>
        <w:tab/>
      </w:r>
      <w:r w:rsidR="00DB4E96">
        <w:rPr>
          <w:rFonts w:eastAsia="Times New Roman"/>
        </w:rPr>
        <w:t xml:space="preserve">INSPECTION </w:t>
      </w:r>
      <w:r w:rsidRPr="00846B60">
        <w:rPr>
          <w:rFonts w:eastAsia="Times New Roman"/>
        </w:rPr>
        <w:t>MANUAL</w:t>
      </w:r>
      <w:r w:rsidR="008B3A71">
        <w:rPr>
          <w:rFonts w:eastAsia="Times New Roman"/>
        </w:rPr>
        <w:t xml:space="preserve"> </w:t>
      </w:r>
      <w:r w:rsidRPr="00846B60">
        <w:rPr>
          <w:rFonts w:eastAsia="Times New Roman"/>
        </w:rPr>
        <w:t>CHAPTER 0307</w:t>
      </w:r>
      <w:r>
        <w:rPr>
          <w:rFonts w:eastAsia="Times New Roman"/>
        </w:rPr>
        <w:t xml:space="preserve"> APPENDIX B</w:t>
      </w:r>
    </w:p>
    <w:p w14:paraId="22FAE198" w14:textId="01363517" w:rsidR="00EA2211" w:rsidRDefault="00846B60" w:rsidP="006D0AC3">
      <w:pPr>
        <w:pStyle w:val="Title"/>
      </w:pPr>
      <w:r w:rsidRPr="00846B60">
        <w:t xml:space="preserve">REACTOR OVERSIGHT PROCESS </w:t>
      </w:r>
      <w:r w:rsidR="00436205">
        <w:t xml:space="preserve">SELF-ASSESSMENT </w:t>
      </w:r>
      <w:r w:rsidR="006025D1">
        <w:t>BASELINE INSPECT</w:t>
      </w:r>
      <w:r w:rsidR="00F9776C">
        <w:t>I</w:t>
      </w:r>
      <w:r w:rsidR="006025D1">
        <w:t xml:space="preserve">ON </w:t>
      </w:r>
      <w:r w:rsidRPr="00846B60">
        <w:t>PRO</w:t>
      </w:r>
      <w:r w:rsidR="003B76AA">
        <w:t>GRAM</w:t>
      </w:r>
      <w:r w:rsidR="006025D1">
        <w:t xml:space="preserve"> </w:t>
      </w:r>
      <w:r w:rsidR="00ED1F18">
        <w:t>MONITORING</w:t>
      </w:r>
      <w:r w:rsidR="0074430A">
        <w:t xml:space="preserve"> </w:t>
      </w:r>
      <w:r w:rsidR="00D72D50">
        <w:t xml:space="preserve">AND </w:t>
      </w:r>
      <w:r w:rsidR="004D25B3">
        <w:t>COMPREHENSIVE REVIEW</w:t>
      </w:r>
    </w:p>
    <w:p w14:paraId="4C54F5C5" w14:textId="0FF21921" w:rsidR="003F78C9" w:rsidRDefault="003F78C9" w:rsidP="000B26B1">
      <w:pPr>
        <w:pStyle w:val="EffectiveDate"/>
      </w:pPr>
      <w:r>
        <w:t xml:space="preserve">Effective Date: </w:t>
      </w:r>
      <w:ins w:id="1" w:author="Author">
        <w:r w:rsidR="004D7A24">
          <w:t>August 25, 2022</w:t>
        </w:r>
      </w:ins>
    </w:p>
    <w:p w14:paraId="38C289D7" w14:textId="77777777" w:rsidR="00700B9B" w:rsidRPr="002049AA" w:rsidRDefault="00846B60" w:rsidP="004719DD">
      <w:pPr>
        <w:pStyle w:val="Heading1"/>
        <w:rPr>
          <w:rStyle w:val="Emphasis"/>
        </w:rPr>
      </w:pPr>
      <w:r w:rsidRPr="002049AA">
        <w:rPr>
          <w:rStyle w:val="Emphasis"/>
        </w:rPr>
        <w:t>0307</w:t>
      </w:r>
      <w:r w:rsidR="00A74546" w:rsidRPr="002049AA">
        <w:rPr>
          <w:rStyle w:val="Emphasis"/>
        </w:rPr>
        <w:t>B</w:t>
      </w:r>
      <w:r w:rsidRPr="002049AA">
        <w:rPr>
          <w:rStyle w:val="Emphasis"/>
        </w:rPr>
        <w:t>-01</w:t>
      </w:r>
      <w:r w:rsidRPr="002049AA">
        <w:rPr>
          <w:rStyle w:val="Emphasis"/>
        </w:rPr>
        <w:tab/>
        <w:t>PURPOSE</w:t>
      </w:r>
    </w:p>
    <w:p w14:paraId="0E77FBF0" w14:textId="2873833D" w:rsidR="00700B9B" w:rsidRPr="00F57FA5" w:rsidRDefault="00700B9B" w:rsidP="00F57FA5">
      <w:pPr>
        <w:pStyle w:val="BodyText"/>
      </w:pPr>
      <w:r w:rsidRPr="00F57FA5">
        <w:t xml:space="preserve">The </w:t>
      </w:r>
      <w:r w:rsidR="00A74546" w:rsidRPr="00F57FA5">
        <w:t>Reactor Oversight Process (</w:t>
      </w:r>
      <w:r w:rsidRPr="00F57FA5">
        <w:t>ROP</w:t>
      </w:r>
      <w:r w:rsidR="00A74546" w:rsidRPr="00F57FA5">
        <w:t>)</w:t>
      </w:r>
      <w:r w:rsidRPr="00F57FA5">
        <w:t xml:space="preserve"> self-assessment program evaluates the overall effectiveness of the ROP in meeting its goals and intended outcomes. This procedure provides the process </w:t>
      </w:r>
      <w:r w:rsidR="0069194D" w:rsidRPr="00F57FA5">
        <w:t xml:space="preserve">and scope </w:t>
      </w:r>
      <w:r w:rsidRPr="00F57FA5">
        <w:t xml:space="preserve">for </w:t>
      </w:r>
      <w:r w:rsidR="00FF00C9" w:rsidRPr="00F57FA5">
        <w:t>monitorin</w:t>
      </w:r>
      <w:r w:rsidR="00F81009" w:rsidRPr="00F57FA5">
        <w:t xml:space="preserve">g </w:t>
      </w:r>
      <w:r w:rsidR="00303493" w:rsidRPr="00F57FA5">
        <w:t>of the baseline inspection procedures</w:t>
      </w:r>
      <w:ins w:id="2" w:author="Author">
        <w:r w:rsidR="00547FB2" w:rsidRPr="00F57FA5">
          <w:t xml:space="preserve"> (IPs)</w:t>
        </w:r>
      </w:ins>
      <w:r w:rsidR="00303493" w:rsidRPr="00F57FA5">
        <w:t xml:space="preserve"> and a periodic </w:t>
      </w:r>
      <w:r w:rsidR="00F81009" w:rsidRPr="00F57FA5">
        <w:t>comprehensive review of the baseline inspection program</w:t>
      </w:r>
      <w:r w:rsidR="0069194D" w:rsidRPr="00F57FA5">
        <w:t>.</w:t>
      </w:r>
    </w:p>
    <w:p w14:paraId="4C46AD24" w14:textId="77777777" w:rsidR="00C51A30" w:rsidRPr="00DB14CD" w:rsidRDefault="00EA2211" w:rsidP="004719DD">
      <w:pPr>
        <w:pStyle w:val="Heading1"/>
      </w:pPr>
      <w:r w:rsidRPr="00DB14CD">
        <w:t>0307</w:t>
      </w:r>
      <w:r w:rsidR="00A74546" w:rsidRPr="00DB14CD">
        <w:t>B</w:t>
      </w:r>
      <w:r w:rsidRPr="00DB14CD">
        <w:t>-02</w:t>
      </w:r>
      <w:r w:rsidRPr="00DB14CD">
        <w:tab/>
      </w:r>
      <w:r w:rsidR="00C51A30" w:rsidRPr="00DB14CD">
        <w:t>OBJECTIVES</w:t>
      </w:r>
    </w:p>
    <w:p w14:paraId="4B7D558F" w14:textId="5674246F" w:rsidR="00C51A30" w:rsidRPr="00131326" w:rsidRDefault="00C51A30" w:rsidP="00A03366">
      <w:pPr>
        <w:pStyle w:val="BodyText2"/>
      </w:pPr>
      <w:r w:rsidRPr="00131326">
        <w:t>02.01</w:t>
      </w:r>
      <w:r w:rsidRPr="00131326">
        <w:tab/>
        <w:t xml:space="preserve">To </w:t>
      </w:r>
      <w:r w:rsidR="009A046B" w:rsidRPr="00131326">
        <w:t xml:space="preserve">monitor the effectiveness of the </w:t>
      </w:r>
      <w:r w:rsidRPr="00131326">
        <w:t>baseline IP</w:t>
      </w:r>
      <w:r w:rsidR="00F846A6" w:rsidRPr="00131326">
        <w:t>s</w:t>
      </w:r>
      <w:r w:rsidRPr="00131326">
        <w:t>.</w:t>
      </w:r>
    </w:p>
    <w:p w14:paraId="6E229F11" w14:textId="727E7B5F" w:rsidR="00761EC3" w:rsidRDefault="009A046B" w:rsidP="00CB62F9">
      <w:pPr>
        <w:pStyle w:val="BodyText2"/>
      </w:pPr>
      <w:r w:rsidRPr="00DB14CD">
        <w:t>02.02</w:t>
      </w:r>
      <w:r w:rsidRPr="00DB14CD">
        <w:tab/>
        <w:t xml:space="preserve">To </w:t>
      </w:r>
      <w:r w:rsidR="00D21163">
        <w:t xml:space="preserve">periodically </w:t>
      </w:r>
      <w:r w:rsidRPr="00DB14CD">
        <w:t xml:space="preserve">ensure </w:t>
      </w:r>
      <w:r w:rsidR="001A58B7">
        <w:t xml:space="preserve">that </w:t>
      </w:r>
      <w:r w:rsidR="007319C1">
        <w:t xml:space="preserve">the baseline inspection program </w:t>
      </w:r>
      <w:r w:rsidR="00D21163">
        <w:t xml:space="preserve">is effective in providing the minimum </w:t>
      </w:r>
      <w:r w:rsidR="003F4B9B" w:rsidRPr="003F4B9B">
        <w:t xml:space="preserve">level of inspection </w:t>
      </w:r>
      <w:r w:rsidR="005930F2">
        <w:t xml:space="preserve">to assure </w:t>
      </w:r>
      <w:r w:rsidR="0082061A">
        <w:t xml:space="preserve">that </w:t>
      </w:r>
      <w:r w:rsidR="005930F2">
        <w:t xml:space="preserve">licensee performance </w:t>
      </w:r>
      <w:r w:rsidR="00761EC3">
        <w:t xml:space="preserve">adequately </w:t>
      </w:r>
      <w:r w:rsidR="005930F2">
        <w:t>meets the objectives for each cornerstone of safety</w:t>
      </w:r>
      <w:r w:rsidR="00761EC3">
        <w:t>.</w:t>
      </w:r>
    </w:p>
    <w:p w14:paraId="56A25162" w14:textId="794FDEE6" w:rsidR="009A046B" w:rsidRDefault="00761EC3" w:rsidP="002E2D79">
      <w:pPr>
        <w:pStyle w:val="BodyText2"/>
      </w:pPr>
      <w:r>
        <w:t>02.03</w:t>
      </w:r>
      <w:r>
        <w:tab/>
        <w:t xml:space="preserve">To periodically ensure that the baseline inspection program </w:t>
      </w:r>
      <w:r w:rsidR="00587D88">
        <w:t xml:space="preserve">meets </w:t>
      </w:r>
      <w:r w:rsidR="00587D88" w:rsidRPr="00DB14CD">
        <w:t>the objectives, scope, and intent of the basis provided in IMC 0308 and IMC 0308 Attachment 2</w:t>
      </w:r>
      <w:r w:rsidR="00DB14CD" w:rsidRPr="00DB14CD">
        <w:t>.</w:t>
      </w:r>
    </w:p>
    <w:p w14:paraId="6D429BE1" w14:textId="77777777" w:rsidR="00C51A30" w:rsidRPr="00BB619E" w:rsidRDefault="00C51A30" w:rsidP="004719DD">
      <w:pPr>
        <w:pStyle w:val="Heading1"/>
      </w:pPr>
      <w:r w:rsidRPr="00BB619E">
        <w:t>0307B-03</w:t>
      </w:r>
      <w:r w:rsidRPr="00BB619E">
        <w:tab/>
        <w:t>APPLICABILITY</w:t>
      </w:r>
    </w:p>
    <w:p w14:paraId="62A60FCF" w14:textId="08271345" w:rsidR="00E2288F" w:rsidRDefault="000A1798" w:rsidP="00F57FA5">
      <w:pPr>
        <w:pStyle w:val="BodyText"/>
      </w:pPr>
      <w:r w:rsidRPr="00BB619E">
        <w:t xml:space="preserve">This Appendix applies to </w:t>
      </w:r>
      <w:r w:rsidR="00160D47" w:rsidRPr="00BB619E">
        <w:t xml:space="preserve">the NRC baseline inspection program as described </w:t>
      </w:r>
      <w:r w:rsidR="00870DF9" w:rsidRPr="00BB619E">
        <w:t xml:space="preserve">in </w:t>
      </w:r>
      <w:r w:rsidR="00BB619E" w:rsidRPr="00BB619E">
        <w:t xml:space="preserve">IMC 2515, Appendix </w:t>
      </w:r>
      <w:r w:rsidR="00CC182C">
        <w:t>A</w:t>
      </w:r>
      <w:r w:rsidR="00197DB3">
        <w:t>, the bases for which is found in IMC 0308 and IMC 0308</w:t>
      </w:r>
      <w:r w:rsidR="00FF335A">
        <w:t>,</w:t>
      </w:r>
      <w:r w:rsidR="00197DB3">
        <w:t xml:space="preserve"> Attachment 2</w:t>
      </w:r>
      <w:r w:rsidR="00BB619E" w:rsidRPr="00BB619E">
        <w:t>.</w:t>
      </w:r>
    </w:p>
    <w:p w14:paraId="40B1B714" w14:textId="77777777" w:rsidR="00C51A30" w:rsidRPr="00D52BCD" w:rsidRDefault="00C51A30" w:rsidP="004719DD">
      <w:pPr>
        <w:pStyle w:val="Heading1"/>
      </w:pPr>
      <w:r w:rsidRPr="00BB619E">
        <w:t>0307B</w:t>
      </w:r>
      <w:r w:rsidRPr="00D52BCD">
        <w:t>-0</w:t>
      </w:r>
      <w:r w:rsidR="00EC3EA8" w:rsidRPr="00D52BCD">
        <w:t>4</w:t>
      </w:r>
      <w:r w:rsidRPr="00D52BCD">
        <w:tab/>
        <w:t>RESPONSIBILITIES AND AUTHORITIES</w:t>
      </w:r>
    </w:p>
    <w:p w14:paraId="501A1F18" w14:textId="616131FA" w:rsidR="00C51A30" w:rsidRPr="009646DA" w:rsidRDefault="00C51A30" w:rsidP="009646DA">
      <w:pPr>
        <w:pStyle w:val="Heading2"/>
      </w:pPr>
      <w:r w:rsidRPr="009646DA">
        <w:t>0</w:t>
      </w:r>
      <w:r w:rsidR="00EC3EA8" w:rsidRPr="009646DA">
        <w:t>4</w:t>
      </w:r>
      <w:r w:rsidRPr="009646DA">
        <w:t>.01</w:t>
      </w:r>
      <w:r w:rsidRPr="009646DA">
        <w:tab/>
        <w:t>Director</w:t>
      </w:r>
      <w:r w:rsidR="005E363B" w:rsidRPr="009646DA">
        <w:t xml:space="preserve">, Division </w:t>
      </w:r>
      <w:r w:rsidR="001D779D" w:rsidRPr="009646DA">
        <w:t xml:space="preserve">of </w:t>
      </w:r>
      <w:r w:rsidR="008825FE" w:rsidRPr="009646DA">
        <w:t>Reactor Oversight</w:t>
      </w:r>
      <w:r w:rsidR="00D21F08" w:rsidRPr="009646DA">
        <w:t xml:space="preserve">, </w:t>
      </w:r>
      <w:r w:rsidR="00AC4C2C" w:rsidRPr="009646DA">
        <w:t xml:space="preserve">Office of </w:t>
      </w:r>
      <w:r w:rsidR="00D21F08" w:rsidRPr="009646DA">
        <w:t>N</w:t>
      </w:r>
      <w:r w:rsidR="00AC4C2C" w:rsidRPr="009646DA">
        <w:t xml:space="preserve">uclear </w:t>
      </w:r>
      <w:r w:rsidR="00D21F08" w:rsidRPr="009646DA">
        <w:t>R</w:t>
      </w:r>
      <w:r w:rsidR="00AC4C2C" w:rsidRPr="009646DA">
        <w:t xml:space="preserve">eactor </w:t>
      </w:r>
      <w:r w:rsidR="00D21F08" w:rsidRPr="009646DA">
        <w:t>R</w:t>
      </w:r>
      <w:r w:rsidR="00AC4C2C" w:rsidRPr="009646DA">
        <w:t>egulation</w:t>
      </w:r>
      <w:r w:rsidR="000F6C44" w:rsidRPr="009646DA">
        <w:t>;</w:t>
      </w:r>
      <w:r w:rsidR="00D21F08" w:rsidRPr="009646DA">
        <w:t xml:space="preserve"> </w:t>
      </w:r>
      <w:r w:rsidR="00761EC3" w:rsidRPr="009646DA">
        <w:t xml:space="preserve">Director, </w:t>
      </w:r>
      <w:r w:rsidR="00D21F08" w:rsidRPr="009646DA">
        <w:t>Division of Security O</w:t>
      </w:r>
      <w:r w:rsidR="001D779D" w:rsidRPr="009646DA">
        <w:t>perations</w:t>
      </w:r>
      <w:r w:rsidR="00D21F08" w:rsidRPr="009646DA">
        <w:t xml:space="preserve"> and </w:t>
      </w:r>
      <w:r w:rsidR="00761EC3" w:rsidRPr="009646DA">
        <w:t xml:space="preserve">Director, </w:t>
      </w:r>
      <w:r w:rsidR="00D21F08" w:rsidRPr="009646DA">
        <w:t xml:space="preserve">Division </w:t>
      </w:r>
      <w:r w:rsidR="000F6C44" w:rsidRPr="009646DA">
        <w:t xml:space="preserve">for Preparedness and Response, </w:t>
      </w:r>
      <w:r w:rsidR="00AC4C2C" w:rsidRPr="009646DA">
        <w:t xml:space="preserve">Office of </w:t>
      </w:r>
      <w:r w:rsidR="000F6C44" w:rsidRPr="009646DA">
        <w:t>N</w:t>
      </w:r>
      <w:r w:rsidR="00AC4C2C" w:rsidRPr="009646DA">
        <w:t xml:space="preserve">uclear </w:t>
      </w:r>
      <w:proofErr w:type="gramStart"/>
      <w:r w:rsidR="000F6C44" w:rsidRPr="009646DA">
        <w:t>S</w:t>
      </w:r>
      <w:r w:rsidR="00AC4C2C" w:rsidRPr="009646DA">
        <w:t>ecurity</w:t>
      </w:r>
      <w:proofErr w:type="gramEnd"/>
      <w:r w:rsidR="00AC4C2C" w:rsidRPr="009646DA">
        <w:t xml:space="preserve"> and </w:t>
      </w:r>
      <w:r w:rsidR="000F6C44" w:rsidRPr="009646DA">
        <w:t>I</w:t>
      </w:r>
      <w:r w:rsidR="00AC4C2C" w:rsidRPr="009646DA">
        <w:t xml:space="preserve">ncident </w:t>
      </w:r>
      <w:r w:rsidR="000F6C44" w:rsidRPr="009646DA">
        <w:t>R</w:t>
      </w:r>
      <w:r w:rsidR="00AC4C2C" w:rsidRPr="009646DA">
        <w:t>esponse</w:t>
      </w:r>
    </w:p>
    <w:p w14:paraId="18B1C3E1" w14:textId="5A9A1923" w:rsidR="00761EC3" w:rsidRDefault="00761EC3" w:rsidP="00293A53">
      <w:pPr>
        <w:pStyle w:val="ListParagraph"/>
        <w:numPr>
          <w:ilvl w:val="0"/>
          <w:numId w:val="1"/>
        </w:numPr>
        <w:tabs>
          <w:tab w:val="clear" w:pos="720"/>
        </w:tabs>
        <w:spacing w:after="220" w:line="240" w:lineRule="auto"/>
        <w:contextualSpacing w:val="0"/>
      </w:pPr>
      <w:r w:rsidRPr="006F2A68">
        <w:t>Review and approve any significant resource changes to IPs</w:t>
      </w:r>
      <w:r w:rsidR="00A30279">
        <w:t xml:space="preserve"> per IMC 0040 process</w:t>
      </w:r>
      <w:r w:rsidRPr="006F2A68">
        <w:t>.</w:t>
      </w:r>
    </w:p>
    <w:p w14:paraId="7EC42DF9" w14:textId="0F18D349" w:rsidR="00761EC3" w:rsidRDefault="00761EC3" w:rsidP="00293A53">
      <w:pPr>
        <w:pStyle w:val="ListParagraph"/>
        <w:numPr>
          <w:ilvl w:val="0"/>
          <w:numId w:val="1"/>
        </w:numPr>
        <w:tabs>
          <w:tab w:val="clear" w:pos="720"/>
        </w:tabs>
        <w:spacing w:after="220" w:line="240" w:lineRule="auto"/>
        <w:contextualSpacing w:val="0"/>
      </w:pPr>
      <w:r w:rsidRPr="00F042E0">
        <w:t>P</w:t>
      </w:r>
      <w:r>
        <w:t xml:space="preserve">rovide a </w:t>
      </w:r>
      <w:ins w:id="3" w:author="Author">
        <w:r w:rsidR="00915F60">
          <w:t>Seni</w:t>
        </w:r>
        <w:r w:rsidR="00E018DA">
          <w:t>or Executive Service (</w:t>
        </w:r>
      </w:ins>
      <w:r>
        <w:t>SES</w:t>
      </w:r>
      <w:ins w:id="4" w:author="Author">
        <w:r w:rsidR="00E018DA">
          <w:t>)</w:t>
        </w:r>
      </w:ins>
      <w:r>
        <w:t xml:space="preserve"> sponsor for the baseline inspection program review to provide oversight, guidance, and assistance with change management and resolving differing views, as requested by the review team.</w:t>
      </w:r>
    </w:p>
    <w:p w14:paraId="1ACE9822" w14:textId="0CEC8048" w:rsidR="00C51A30" w:rsidRPr="006F2A68" w:rsidRDefault="00E636C4" w:rsidP="00293A53">
      <w:pPr>
        <w:pStyle w:val="ListParagraph"/>
        <w:numPr>
          <w:ilvl w:val="0"/>
          <w:numId w:val="1"/>
        </w:numPr>
        <w:tabs>
          <w:tab w:val="clear" w:pos="720"/>
        </w:tabs>
        <w:spacing w:after="220" w:line="240" w:lineRule="auto"/>
        <w:contextualSpacing w:val="0"/>
      </w:pPr>
      <w:r>
        <w:t xml:space="preserve">Approve the </w:t>
      </w:r>
      <w:r w:rsidR="00761EC3" w:rsidRPr="00F042E0">
        <w:t xml:space="preserve">baseline inspection program review </w:t>
      </w:r>
      <w:r w:rsidR="00816667">
        <w:t xml:space="preserve">charter and final </w:t>
      </w:r>
      <w:r>
        <w:t>report, including consideration of</w:t>
      </w:r>
      <w:r w:rsidR="00761EC3">
        <w:t xml:space="preserve"> any </w:t>
      </w:r>
      <w:r w:rsidR="00761EC3" w:rsidRPr="00F042E0">
        <w:t>recommendations</w:t>
      </w:r>
      <w:r w:rsidR="00761EC3">
        <w:t xml:space="preserve"> for improvement</w:t>
      </w:r>
      <w:r w:rsidR="00761EC3" w:rsidRPr="00F042E0">
        <w:t>.</w:t>
      </w:r>
    </w:p>
    <w:p w14:paraId="0408D8AC" w14:textId="5ABAB4E5" w:rsidR="00E2783E" w:rsidRDefault="00750045" w:rsidP="009646DA">
      <w:pPr>
        <w:pStyle w:val="Heading2"/>
      </w:pPr>
      <w:r>
        <w:lastRenderedPageBreak/>
        <w:t>04.02</w:t>
      </w:r>
      <w:r>
        <w:tab/>
      </w:r>
      <w:r w:rsidRPr="00750045">
        <w:t>Regional Directors, Division of Reactor Safety</w:t>
      </w:r>
      <w:ins w:id="5" w:author="Author">
        <w:r w:rsidR="00CB7779">
          <w:t xml:space="preserve"> (DRS)</w:t>
        </w:r>
      </w:ins>
      <w:r w:rsidR="0069263B">
        <w:t>,</w:t>
      </w:r>
      <w:r w:rsidRPr="00750045">
        <w:t xml:space="preserve"> Reactor Projects</w:t>
      </w:r>
      <w:ins w:id="6" w:author="Author">
        <w:r w:rsidR="00CB7779">
          <w:t xml:space="preserve"> (DRP)</w:t>
        </w:r>
      </w:ins>
      <w:r w:rsidR="0069263B">
        <w:t>,</w:t>
      </w:r>
      <w:ins w:id="7" w:author="Author">
        <w:r w:rsidR="00CB7779" w:rsidRPr="00CB7779">
          <w:t xml:space="preserve"> </w:t>
        </w:r>
        <w:r w:rsidR="000E2D20" w:rsidRPr="000E2D20">
          <w:t xml:space="preserve">Division of Operating Reactor Safety </w:t>
        </w:r>
        <w:r w:rsidR="000E2D20">
          <w:t>(</w:t>
        </w:r>
        <w:r w:rsidR="00CB7779" w:rsidRPr="00CB7779">
          <w:t>DORS</w:t>
        </w:r>
        <w:r w:rsidR="000E2D20">
          <w:t xml:space="preserve">), </w:t>
        </w:r>
        <w:r w:rsidR="000E2D20" w:rsidRPr="000E2D20">
          <w:t>Division of Radiological Safety and Security</w:t>
        </w:r>
        <w:r w:rsidR="000E2D20">
          <w:t xml:space="preserve"> (</w:t>
        </w:r>
        <w:r w:rsidR="00CB7779" w:rsidRPr="00CB7779">
          <w:t>DRSS</w:t>
        </w:r>
        <w:r w:rsidR="000E2D20">
          <w:t>),</w:t>
        </w:r>
        <w:r w:rsidR="00CB7779" w:rsidRPr="00CB7779">
          <w:t xml:space="preserve"> </w:t>
        </w:r>
      </w:ins>
      <w:r w:rsidR="0069263B">
        <w:t>and Nuclear Materials Safety (as applicable)</w:t>
      </w:r>
    </w:p>
    <w:p w14:paraId="6B2062B0" w14:textId="063952DA" w:rsidR="00E2783E" w:rsidRDefault="00394827" w:rsidP="007C048D">
      <w:pPr>
        <w:pStyle w:val="BodyText3"/>
      </w:pPr>
      <w:r>
        <w:t>Participate in the baseline inspection program review</w:t>
      </w:r>
      <w:r w:rsidR="00F042E0">
        <w:t xml:space="preserve"> by </w:t>
      </w:r>
      <w:r w:rsidR="00E2783E">
        <w:t>reviewing the team’s analysis and recommendations.</w:t>
      </w:r>
    </w:p>
    <w:p w14:paraId="12EA22E2" w14:textId="1D1C4678" w:rsidR="00C51A30" w:rsidRPr="006F2A68" w:rsidRDefault="005E363B" w:rsidP="009646DA">
      <w:pPr>
        <w:pStyle w:val="Heading2"/>
      </w:pPr>
      <w:r w:rsidRPr="006F2A68">
        <w:t>0</w:t>
      </w:r>
      <w:r w:rsidR="00EC3EA8" w:rsidRPr="006F2A68">
        <w:t>4</w:t>
      </w:r>
      <w:r w:rsidRPr="006F2A68">
        <w:t>.0</w:t>
      </w:r>
      <w:r w:rsidR="00F042E0">
        <w:t>3</w:t>
      </w:r>
      <w:r w:rsidRPr="006F2A68">
        <w:tab/>
      </w:r>
      <w:r w:rsidRPr="00FF335A">
        <w:t>Chief, Reactor Inspection Branch</w:t>
      </w:r>
      <w:r w:rsidR="000C1573" w:rsidRPr="00FF335A">
        <w:t xml:space="preserve"> (IRIB)</w:t>
      </w:r>
    </w:p>
    <w:p w14:paraId="1AD4C18C" w14:textId="6BF3DC23" w:rsidR="00017A1E" w:rsidRDefault="0089351B" w:rsidP="00196025">
      <w:pPr>
        <w:pStyle w:val="ListParagraph"/>
        <w:numPr>
          <w:ilvl w:val="0"/>
          <w:numId w:val="35"/>
        </w:numPr>
        <w:tabs>
          <w:tab w:val="clear" w:pos="720"/>
        </w:tabs>
        <w:spacing w:after="220" w:line="240" w:lineRule="auto"/>
        <w:contextualSpacing w:val="0"/>
      </w:pPr>
      <w:r>
        <w:t>Appoint a Team Lead, p</w:t>
      </w:r>
      <w:r w:rsidR="008B06F9">
        <w:t>articipate in</w:t>
      </w:r>
      <w:r>
        <w:t>,</w:t>
      </w:r>
      <w:r w:rsidR="008B06F9">
        <w:t xml:space="preserve"> and p</w:t>
      </w:r>
      <w:r w:rsidR="00017A1E" w:rsidRPr="00017A1E">
        <w:t>rovide staffing support for the baseline inspection program review.</w:t>
      </w:r>
    </w:p>
    <w:p w14:paraId="5F6CC344" w14:textId="47BA933A" w:rsidR="007D4FFE" w:rsidRPr="00017A1E" w:rsidRDefault="007D4FFE" w:rsidP="00196025">
      <w:pPr>
        <w:pStyle w:val="ListParagraph"/>
        <w:numPr>
          <w:ilvl w:val="0"/>
          <w:numId w:val="35"/>
        </w:numPr>
        <w:tabs>
          <w:tab w:val="clear" w:pos="720"/>
        </w:tabs>
        <w:spacing w:after="220" w:line="240" w:lineRule="auto"/>
        <w:contextualSpacing w:val="0"/>
      </w:pPr>
      <w:r>
        <w:t>Appoint a</w:t>
      </w:r>
      <w:r w:rsidR="00B9123D">
        <w:t xml:space="preserve"> Baseline IP Monitoring </w:t>
      </w:r>
      <w:ins w:id="8" w:author="Author">
        <w:r w:rsidR="00FE55FF">
          <w:t>Coordinator, wh</w:t>
        </w:r>
        <w:r w:rsidR="006458AB">
          <w:t>o</w:t>
        </w:r>
        <w:r w:rsidR="00FE55FF">
          <w:t xml:space="preserve"> is typically the lead for IMC 0307</w:t>
        </w:r>
        <w:r w:rsidR="00824381">
          <w:t xml:space="preserve"> Appendix </w:t>
        </w:r>
        <w:r w:rsidR="00FE55FF">
          <w:t>B,</w:t>
        </w:r>
      </w:ins>
      <w:r>
        <w:t xml:space="preserve"> to coordinate the </w:t>
      </w:r>
      <w:r w:rsidR="002649AC">
        <w:t>monitoring</w:t>
      </w:r>
      <w:r>
        <w:t xml:space="preserve"> of baseline IPs</w:t>
      </w:r>
      <w:r w:rsidR="00FB5CE6">
        <w:t xml:space="preserve"> and associated reporting requirements</w:t>
      </w:r>
      <w:r>
        <w:t>.</w:t>
      </w:r>
    </w:p>
    <w:p w14:paraId="60E72F84" w14:textId="0706E6C7" w:rsidR="008A589D" w:rsidRPr="000770EC" w:rsidRDefault="00664A06" w:rsidP="00196025">
      <w:pPr>
        <w:pStyle w:val="ListParagraph"/>
        <w:numPr>
          <w:ilvl w:val="0"/>
          <w:numId w:val="35"/>
        </w:numPr>
        <w:tabs>
          <w:tab w:val="clear" w:pos="720"/>
        </w:tabs>
        <w:spacing w:after="220" w:line="240" w:lineRule="auto"/>
        <w:contextualSpacing w:val="0"/>
      </w:pPr>
      <w:r w:rsidRPr="00AC118C">
        <w:t xml:space="preserve">Review and </w:t>
      </w:r>
      <w:r w:rsidR="00E636C4">
        <w:t>concur on</w:t>
      </w:r>
      <w:r w:rsidR="00E636C4" w:rsidRPr="00AC118C">
        <w:t xml:space="preserve"> </w:t>
      </w:r>
      <w:r w:rsidR="00816667">
        <w:t xml:space="preserve">the </w:t>
      </w:r>
      <w:r w:rsidR="006F2A68" w:rsidRPr="00AC118C">
        <w:t xml:space="preserve">baseline inspection program review </w:t>
      </w:r>
      <w:r w:rsidR="00816667">
        <w:t xml:space="preserve">charter and final report, </w:t>
      </w:r>
      <w:r w:rsidR="00816667" w:rsidRPr="000770EC">
        <w:t>including</w:t>
      </w:r>
      <w:r w:rsidR="00335454" w:rsidRPr="000770EC">
        <w:t xml:space="preserve"> recommendations</w:t>
      </w:r>
      <w:r w:rsidR="00816667" w:rsidRPr="000770EC">
        <w:t xml:space="preserve"> for improvement</w:t>
      </w:r>
      <w:r w:rsidR="008A589D" w:rsidRPr="000770EC">
        <w:t>.</w:t>
      </w:r>
    </w:p>
    <w:p w14:paraId="2ED01D83" w14:textId="6A81E669" w:rsidR="00D61E75" w:rsidRPr="000770EC" w:rsidRDefault="00D61E75" w:rsidP="00196025">
      <w:pPr>
        <w:pStyle w:val="ListParagraph"/>
        <w:numPr>
          <w:ilvl w:val="0"/>
          <w:numId w:val="35"/>
        </w:numPr>
        <w:tabs>
          <w:tab w:val="clear" w:pos="720"/>
        </w:tabs>
        <w:spacing w:after="220" w:line="240" w:lineRule="auto"/>
        <w:contextualSpacing w:val="0"/>
      </w:pPr>
      <w:r w:rsidRPr="000770EC">
        <w:t xml:space="preserve">Review and approve the </w:t>
      </w:r>
      <w:ins w:id="9" w:author="Author">
        <w:r w:rsidR="001E2CDF">
          <w:t>B</w:t>
        </w:r>
      </w:ins>
      <w:r w:rsidRPr="000770EC">
        <w:t>aseline IP monitoring report.</w:t>
      </w:r>
    </w:p>
    <w:p w14:paraId="783E196D" w14:textId="64A4784F" w:rsidR="00EA75CA" w:rsidRPr="00AC118C" w:rsidRDefault="00EA75CA" w:rsidP="00196025">
      <w:pPr>
        <w:pStyle w:val="ListParagraph"/>
        <w:numPr>
          <w:ilvl w:val="0"/>
          <w:numId w:val="35"/>
        </w:numPr>
        <w:tabs>
          <w:tab w:val="clear" w:pos="720"/>
        </w:tabs>
        <w:spacing w:after="220" w:line="240" w:lineRule="auto"/>
        <w:contextualSpacing w:val="0"/>
      </w:pPr>
      <w:r w:rsidRPr="000770EC">
        <w:t>Review and recommend approval for any significant resource</w:t>
      </w:r>
      <w:r w:rsidRPr="00EA75CA">
        <w:t xml:space="preserve"> changes to IPs</w:t>
      </w:r>
      <w:r w:rsidR="00A30279">
        <w:t xml:space="preserve"> per process in IMC 0040</w:t>
      </w:r>
      <w:r w:rsidRPr="00EA75CA">
        <w:t>.</w:t>
      </w:r>
    </w:p>
    <w:p w14:paraId="22A9BB57" w14:textId="0054B17A" w:rsidR="000A7DE2" w:rsidRPr="00F042E0" w:rsidRDefault="00093E10" w:rsidP="009646DA">
      <w:pPr>
        <w:pStyle w:val="Heading2"/>
      </w:pPr>
      <w:ins w:id="10" w:author="Author">
        <w:r w:rsidRPr="00093E10">
          <w:t>04.04</w:t>
        </w:r>
        <w:r w:rsidRPr="00093E10">
          <w:tab/>
        </w:r>
      </w:ins>
      <w:r w:rsidR="000A7DE2" w:rsidRPr="00F042E0">
        <w:t>Branch Chiefs of IP Lead</w:t>
      </w:r>
      <w:r w:rsidR="00E707DE" w:rsidRPr="00F042E0">
        <w:t>(</w:t>
      </w:r>
      <w:r w:rsidR="000A7DE2" w:rsidRPr="00F042E0">
        <w:t>s</w:t>
      </w:r>
      <w:r w:rsidR="00E707DE" w:rsidRPr="00F042E0">
        <w:t>)</w:t>
      </w:r>
    </w:p>
    <w:p w14:paraId="56311518" w14:textId="5A4DCD14" w:rsidR="000A7DE2" w:rsidRPr="0035675D" w:rsidRDefault="000A7DE2" w:rsidP="00196025">
      <w:pPr>
        <w:pStyle w:val="BodyText3"/>
      </w:pPr>
      <w:r w:rsidRPr="0035675D">
        <w:t xml:space="preserve">Ensure that </w:t>
      </w:r>
      <w:r w:rsidR="009E3E20" w:rsidRPr="0035675D">
        <w:t xml:space="preserve">IP leads conduct </w:t>
      </w:r>
      <w:r w:rsidRPr="0035675D">
        <w:t xml:space="preserve">satisfactory </w:t>
      </w:r>
      <w:r w:rsidR="00AC118C" w:rsidRPr="0035675D">
        <w:t xml:space="preserve">monitoring of </w:t>
      </w:r>
      <w:r w:rsidR="009E3E20" w:rsidRPr="0035675D">
        <w:t xml:space="preserve">their respective </w:t>
      </w:r>
      <w:r w:rsidR="00AC118C" w:rsidRPr="0035675D">
        <w:t xml:space="preserve">baseline IPs </w:t>
      </w:r>
      <w:r w:rsidRPr="0035675D">
        <w:t>that fall under the responsibility of the branch.</w:t>
      </w:r>
    </w:p>
    <w:p w14:paraId="49D4A28A" w14:textId="1C4B7362" w:rsidR="007469D2" w:rsidRPr="00093E10" w:rsidRDefault="00093E10" w:rsidP="009646DA">
      <w:pPr>
        <w:pStyle w:val="Heading2"/>
      </w:pPr>
      <w:ins w:id="11" w:author="Author">
        <w:r w:rsidRPr="00093E10">
          <w:t>04.05</w:t>
        </w:r>
        <w:r w:rsidRPr="00093E10">
          <w:tab/>
        </w:r>
      </w:ins>
      <w:r w:rsidR="00F43037" w:rsidRPr="00093E10">
        <w:t xml:space="preserve">Chief, </w:t>
      </w:r>
      <w:r w:rsidR="007469D2" w:rsidRPr="00093E10">
        <w:t>Operating Experience Branch</w:t>
      </w:r>
    </w:p>
    <w:p w14:paraId="547D1EAC" w14:textId="3CF9F897" w:rsidR="007469D2" w:rsidRDefault="007469D2" w:rsidP="00196025">
      <w:pPr>
        <w:pStyle w:val="ListParagraph"/>
        <w:numPr>
          <w:ilvl w:val="0"/>
          <w:numId w:val="36"/>
        </w:numPr>
        <w:tabs>
          <w:tab w:val="clear" w:pos="720"/>
        </w:tabs>
        <w:spacing w:after="220" w:line="240" w:lineRule="auto"/>
        <w:contextualSpacing w:val="0"/>
      </w:pPr>
      <w:r>
        <w:t>Provide staffing support for the baseline inspection program review.</w:t>
      </w:r>
    </w:p>
    <w:p w14:paraId="2501B6CF" w14:textId="42082258" w:rsidR="001F56D4" w:rsidRDefault="001F56D4" w:rsidP="00196025">
      <w:pPr>
        <w:pStyle w:val="ListParagraph"/>
        <w:numPr>
          <w:ilvl w:val="0"/>
          <w:numId w:val="36"/>
        </w:numPr>
        <w:tabs>
          <w:tab w:val="clear" w:pos="720"/>
        </w:tabs>
        <w:spacing w:after="220" w:line="240" w:lineRule="auto"/>
        <w:contextualSpacing w:val="0"/>
      </w:pPr>
      <w:r>
        <w:t xml:space="preserve">Provide </w:t>
      </w:r>
      <w:ins w:id="12" w:author="Author">
        <w:r w:rsidR="00FE55FF">
          <w:t xml:space="preserve">Operating Experience </w:t>
        </w:r>
      </w:ins>
      <w:r>
        <w:t xml:space="preserve">data </w:t>
      </w:r>
      <w:ins w:id="13" w:author="Author">
        <w:r w:rsidR="00FE55FF">
          <w:t>applicable to the Baseline IPs</w:t>
        </w:r>
      </w:ins>
      <w:r>
        <w:t xml:space="preserve">, as necessary, </w:t>
      </w:r>
      <w:ins w:id="14" w:author="Author">
        <w:r w:rsidR="00FE55FF">
          <w:t xml:space="preserve">to support </w:t>
        </w:r>
      </w:ins>
      <w:r w:rsidR="00F23406">
        <w:t xml:space="preserve">baseline IP monitoring </w:t>
      </w:r>
      <w:ins w:id="15" w:author="Author">
        <w:r w:rsidR="00FE55FF">
          <w:t>reviews</w:t>
        </w:r>
      </w:ins>
      <w:r w:rsidR="00F23406">
        <w:t>.</w:t>
      </w:r>
    </w:p>
    <w:p w14:paraId="76E6B18A" w14:textId="05EA32D9" w:rsidR="00C51A30" w:rsidRPr="00BF0731" w:rsidRDefault="00093E10" w:rsidP="009646DA">
      <w:pPr>
        <w:pStyle w:val="Heading2"/>
      </w:pPr>
      <w:ins w:id="16" w:author="Author">
        <w:r>
          <w:t>04.06</w:t>
        </w:r>
        <w:r>
          <w:tab/>
        </w:r>
        <w:r w:rsidR="00B832D1">
          <w:t xml:space="preserve">Comprehensive </w:t>
        </w:r>
      </w:ins>
      <w:r w:rsidR="0089351B">
        <w:t>Baseline Inspection Program Review Team Lead</w:t>
      </w:r>
    </w:p>
    <w:p w14:paraId="0B386032" w14:textId="58610096" w:rsidR="007E71E6" w:rsidRDefault="00C51A30" w:rsidP="00DD0746">
      <w:pPr>
        <w:pStyle w:val="ListParagraph"/>
        <w:numPr>
          <w:ilvl w:val="0"/>
          <w:numId w:val="37"/>
        </w:numPr>
        <w:tabs>
          <w:tab w:val="clear" w:pos="720"/>
        </w:tabs>
        <w:spacing w:after="220" w:line="240" w:lineRule="auto"/>
        <w:contextualSpacing w:val="0"/>
      </w:pPr>
      <w:r w:rsidRPr="0035675D">
        <w:t xml:space="preserve">Develop </w:t>
      </w:r>
      <w:r w:rsidR="007E71E6">
        <w:t xml:space="preserve">review </w:t>
      </w:r>
      <w:r w:rsidRPr="0035675D">
        <w:t>schedule</w:t>
      </w:r>
      <w:r w:rsidR="007E71E6">
        <w:t xml:space="preserve"> and </w:t>
      </w:r>
      <w:r w:rsidRPr="0035675D">
        <w:t xml:space="preserve">coordinate </w:t>
      </w:r>
      <w:r w:rsidR="00520500">
        <w:t xml:space="preserve">team meetings and </w:t>
      </w:r>
      <w:r w:rsidR="00037DEF">
        <w:t>activities</w:t>
      </w:r>
      <w:r w:rsidR="00496981">
        <w:t xml:space="preserve"> in accordance with the guidance in this Appendix</w:t>
      </w:r>
      <w:r w:rsidR="007E71E6">
        <w:t>.</w:t>
      </w:r>
    </w:p>
    <w:p w14:paraId="0B35E755" w14:textId="7D177F2E" w:rsidR="00C51A30" w:rsidRDefault="005A5DF3" w:rsidP="00DD0746">
      <w:pPr>
        <w:pStyle w:val="ListParagraph"/>
        <w:numPr>
          <w:ilvl w:val="0"/>
          <w:numId w:val="37"/>
        </w:numPr>
        <w:tabs>
          <w:tab w:val="clear" w:pos="720"/>
        </w:tabs>
        <w:spacing w:after="220" w:line="240" w:lineRule="auto"/>
        <w:contextualSpacing w:val="0"/>
      </w:pPr>
      <w:r>
        <w:t>Coordinate</w:t>
      </w:r>
      <w:r w:rsidR="00FC5711">
        <w:t xml:space="preserve"> development and concurrence </w:t>
      </w:r>
      <w:r w:rsidR="001C005B">
        <w:t xml:space="preserve">process </w:t>
      </w:r>
      <w:r w:rsidR="00FC5711">
        <w:t xml:space="preserve">on </w:t>
      </w:r>
      <w:r>
        <w:t xml:space="preserve">review </w:t>
      </w:r>
      <w:r w:rsidR="0089351B">
        <w:t xml:space="preserve">charter and </w:t>
      </w:r>
      <w:ins w:id="17" w:author="Author">
        <w:r w:rsidR="00FC5711">
          <w:t>final</w:t>
        </w:r>
      </w:ins>
      <w:r w:rsidR="00FC5711">
        <w:t xml:space="preserve"> </w:t>
      </w:r>
      <w:r>
        <w:t>report</w:t>
      </w:r>
      <w:r w:rsidR="008A589D">
        <w:t>.</w:t>
      </w:r>
    </w:p>
    <w:p w14:paraId="05DC2E79" w14:textId="153BFE5F" w:rsidR="00C51A30" w:rsidRDefault="008A589D" w:rsidP="00DD0746">
      <w:pPr>
        <w:pStyle w:val="ListParagraph"/>
        <w:numPr>
          <w:ilvl w:val="0"/>
          <w:numId w:val="37"/>
        </w:numPr>
        <w:tabs>
          <w:tab w:val="clear" w:pos="720"/>
        </w:tabs>
        <w:spacing w:after="220" w:line="240" w:lineRule="auto"/>
        <w:contextualSpacing w:val="0"/>
      </w:pPr>
      <w:r w:rsidRPr="00325EE3">
        <w:t>P</w:t>
      </w:r>
      <w:r w:rsidR="00C51A30" w:rsidRPr="00325EE3">
        <w:t xml:space="preserve">rovide input </w:t>
      </w:r>
      <w:r w:rsidR="006654C7" w:rsidRPr="00325EE3">
        <w:t>t</w:t>
      </w:r>
      <w:r w:rsidR="00C51A30" w:rsidRPr="00325EE3">
        <w:t xml:space="preserve">o </w:t>
      </w:r>
      <w:r w:rsidR="006654C7" w:rsidRPr="00325EE3">
        <w:t xml:space="preserve">the </w:t>
      </w:r>
      <w:r w:rsidR="00C37685" w:rsidRPr="00325EE3">
        <w:t xml:space="preserve">annual ROP self-assessment </w:t>
      </w:r>
      <w:r w:rsidR="006654C7" w:rsidRPr="00325EE3">
        <w:t>Commission paper</w:t>
      </w:r>
      <w:r w:rsidR="00496981">
        <w:t xml:space="preserve"> regarding the status or completion of the review, as applicable</w:t>
      </w:r>
      <w:r w:rsidR="00325EE3" w:rsidRPr="00325EE3">
        <w:t>.</w:t>
      </w:r>
    </w:p>
    <w:p w14:paraId="37FEDC74" w14:textId="4CC21B5F" w:rsidR="0089351B" w:rsidRDefault="00093E10" w:rsidP="009646DA">
      <w:pPr>
        <w:pStyle w:val="Heading2"/>
      </w:pPr>
      <w:ins w:id="18" w:author="Author">
        <w:r>
          <w:t>04.07</w:t>
        </w:r>
        <w:r>
          <w:tab/>
        </w:r>
      </w:ins>
      <w:r w:rsidR="00B9123D" w:rsidRPr="00093E10">
        <w:t xml:space="preserve">Baseline IP Monitoring </w:t>
      </w:r>
      <w:ins w:id="19" w:author="Author">
        <w:r w:rsidR="00017C07" w:rsidRPr="00093E10">
          <w:t>Coordinator</w:t>
        </w:r>
      </w:ins>
    </w:p>
    <w:p w14:paraId="3660C279" w14:textId="1C8011E0" w:rsidR="00B9123D" w:rsidRDefault="00FB6170" w:rsidP="00DD0746">
      <w:pPr>
        <w:pStyle w:val="ListParagraph"/>
        <w:numPr>
          <w:ilvl w:val="0"/>
          <w:numId w:val="38"/>
        </w:numPr>
        <w:tabs>
          <w:tab w:val="clear" w:pos="720"/>
        </w:tabs>
        <w:spacing w:after="220" w:line="240" w:lineRule="auto"/>
        <w:contextualSpacing w:val="0"/>
      </w:pPr>
      <w:r>
        <w:t>Facilitate</w:t>
      </w:r>
      <w:r w:rsidR="00B9123D">
        <w:t xml:space="preserve"> </w:t>
      </w:r>
      <w:ins w:id="20" w:author="Author">
        <w:r w:rsidR="00811C1E">
          <w:t>quarterly</w:t>
        </w:r>
        <w:r w:rsidR="0087129C">
          <w:t xml:space="preserve"> </w:t>
        </w:r>
        <w:r w:rsidR="00806B9C">
          <w:t>trend</w:t>
        </w:r>
      </w:ins>
      <w:r w:rsidR="00B9123D">
        <w:t xml:space="preserve">ing </w:t>
      </w:r>
      <w:ins w:id="21" w:author="Author">
        <w:r w:rsidR="00FE55FF">
          <w:t xml:space="preserve">of data </w:t>
        </w:r>
      </w:ins>
      <w:r w:rsidR="00B9123D">
        <w:t>by IP leads</w:t>
      </w:r>
      <w:r w:rsidR="00B9123D" w:rsidRPr="004D241C">
        <w:t>.</w:t>
      </w:r>
    </w:p>
    <w:p w14:paraId="65EBD3DE" w14:textId="4DA0EDE4" w:rsidR="00D61E75" w:rsidRDefault="00791545" w:rsidP="00DD0746">
      <w:pPr>
        <w:pStyle w:val="ListParagraph"/>
        <w:numPr>
          <w:ilvl w:val="0"/>
          <w:numId w:val="38"/>
        </w:numPr>
        <w:tabs>
          <w:tab w:val="clear" w:pos="720"/>
        </w:tabs>
        <w:spacing w:after="220" w:line="240" w:lineRule="auto"/>
        <w:contextualSpacing w:val="0"/>
      </w:pPr>
      <w:r>
        <w:t>Collect</w:t>
      </w:r>
      <w:r w:rsidR="00D61E75">
        <w:t xml:space="preserve"> baseline IP monitoring </w:t>
      </w:r>
      <w:r>
        <w:t xml:space="preserve">results via </w:t>
      </w:r>
      <w:r w:rsidR="00D61E75">
        <w:t>web-based quarterly reporting.</w:t>
      </w:r>
    </w:p>
    <w:p w14:paraId="4A9D914B" w14:textId="77777777" w:rsidR="008A3EED" w:rsidRDefault="008A3EED" w:rsidP="00DD0746">
      <w:pPr>
        <w:pStyle w:val="ListParagraph"/>
        <w:numPr>
          <w:ilvl w:val="0"/>
          <w:numId w:val="38"/>
        </w:numPr>
        <w:tabs>
          <w:tab w:val="clear" w:pos="720"/>
        </w:tabs>
        <w:spacing w:after="220" w:line="240" w:lineRule="auto"/>
        <w:contextualSpacing w:val="0"/>
        <w:rPr>
          <w:ins w:id="22" w:author="Author"/>
        </w:rPr>
      </w:pPr>
      <w:ins w:id="23" w:author="Author">
        <w:r>
          <w:lastRenderedPageBreak/>
          <w:t>Ensure the Operating Experience Branch Chief is aware if there are any significant trends in findings noted as a part of baseline IP monitoring for further analysis, as needed.</w:t>
        </w:r>
      </w:ins>
    </w:p>
    <w:p w14:paraId="3AEDA170" w14:textId="052172FF" w:rsidR="00413678" w:rsidRPr="0052286A" w:rsidRDefault="00F179A1" w:rsidP="00403FA8">
      <w:pPr>
        <w:spacing w:after="220" w:line="240" w:lineRule="auto"/>
        <w:ind w:left="360"/>
      </w:pPr>
      <w:ins w:id="24" w:author="Author">
        <w:r>
          <w:t>d.</w:t>
        </w:r>
        <w:r>
          <w:tab/>
        </w:r>
        <w:r w:rsidR="00413678" w:rsidRPr="00413678">
          <w:t>Coordinate end of assessment meeting to discuss consolidated IP trend results.</w:t>
        </w:r>
      </w:ins>
    </w:p>
    <w:p w14:paraId="054C39B2" w14:textId="74FCAF7B" w:rsidR="00C3335B" w:rsidRDefault="001E175F" w:rsidP="001E175F">
      <w:pPr>
        <w:spacing w:after="220" w:line="240" w:lineRule="auto"/>
        <w:ind w:left="720" w:hanging="360"/>
      </w:pPr>
      <w:ins w:id="25" w:author="Author">
        <w:r>
          <w:t>e.</w:t>
        </w:r>
        <w:r>
          <w:tab/>
        </w:r>
      </w:ins>
      <w:r w:rsidR="00B9123D" w:rsidRPr="0052286A">
        <w:t xml:space="preserve">Aggregate baseline IP lead monitoring results into </w:t>
      </w:r>
      <w:r w:rsidR="00D61E75" w:rsidRPr="0052286A">
        <w:t>a</w:t>
      </w:r>
      <w:ins w:id="26" w:author="Author">
        <w:r w:rsidR="00547FB2" w:rsidRPr="0052286A">
          <w:t>n</w:t>
        </w:r>
      </w:ins>
      <w:r w:rsidR="00D61E75" w:rsidRPr="0052286A">
        <w:t xml:space="preserve"> </w:t>
      </w:r>
      <w:r w:rsidR="00B9123D" w:rsidRPr="0052286A">
        <w:t>annual report</w:t>
      </w:r>
      <w:r w:rsidR="00C3335B" w:rsidRPr="0052286A">
        <w:t xml:space="preserve"> </w:t>
      </w:r>
      <w:r w:rsidR="00B9123D" w:rsidRPr="0052286A">
        <w:t>for DRO management.</w:t>
      </w:r>
    </w:p>
    <w:p w14:paraId="6CD49CE3" w14:textId="4503D700" w:rsidR="0089351B" w:rsidRDefault="001E175F" w:rsidP="005D6DE5">
      <w:pPr>
        <w:spacing w:after="220" w:line="240" w:lineRule="auto"/>
        <w:ind w:left="720" w:hanging="360"/>
      </w:pPr>
      <w:ins w:id="27" w:author="Author">
        <w:r>
          <w:t>f.</w:t>
        </w:r>
        <w:r>
          <w:tab/>
        </w:r>
      </w:ins>
      <w:r w:rsidR="0089351B">
        <w:t xml:space="preserve">Aggregate and summarize </w:t>
      </w:r>
      <w:r w:rsidR="00B9123D">
        <w:t xml:space="preserve">highlights of </w:t>
      </w:r>
      <w:r w:rsidR="0089351B">
        <w:t>the baseline IP monitoring results as an input to the annual ROP self-assessment Commission paper.</w:t>
      </w:r>
    </w:p>
    <w:p w14:paraId="7DF510CF" w14:textId="0B7EA638" w:rsidR="002F7777" w:rsidRDefault="007412ED" w:rsidP="007412ED">
      <w:pPr>
        <w:spacing w:after="220" w:line="240" w:lineRule="auto"/>
        <w:ind w:left="720" w:hanging="360"/>
        <w:rPr>
          <w:ins w:id="28" w:author="Author"/>
        </w:rPr>
      </w:pPr>
      <w:ins w:id="29" w:author="Author">
        <w:r>
          <w:t>g.</w:t>
        </w:r>
      </w:ins>
      <w:r>
        <w:tab/>
      </w:r>
      <w:r w:rsidR="002F7777">
        <w:t xml:space="preserve">Provide </w:t>
      </w:r>
      <w:ins w:id="30" w:author="Author">
        <w:r w:rsidR="00BA687A">
          <w:t>available</w:t>
        </w:r>
      </w:ins>
      <w:r w:rsidR="002F7777">
        <w:t xml:space="preserve"> baseline IP monitoring data to the </w:t>
      </w:r>
      <w:ins w:id="31" w:author="Author">
        <w:r w:rsidR="00790C91">
          <w:t xml:space="preserve">Comprehensive </w:t>
        </w:r>
      </w:ins>
      <w:r w:rsidR="002F7777">
        <w:t>Baseline Inspection Program Review team</w:t>
      </w:r>
      <w:r w:rsidR="009D0868">
        <w:t>.</w:t>
      </w:r>
    </w:p>
    <w:p w14:paraId="04D01B76" w14:textId="165EEC95" w:rsidR="00C51A30" w:rsidRPr="002D26B0" w:rsidRDefault="008A589D" w:rsidP="009646DA">
      <w:pPr>
        <w:pStyle w:val="Heading2"/>
      </w:pPr>
      <w:r w:rsidRPr="00325EE3">
        <w:t>0</w:t>
      </w:r>
      <w:r w:rsidR="00EC3EA8" w:rsidRPr="00325EE3">
        <w:t>4</w:t>
      </w:r>
      <w:r w:rsidRPr="00325EE3">
        <w:t>.0</w:t>
      </w:r>
      <w:r w:rsidR="00BB2C89">
        <w:t>8</w:t>
      </w:r>
      <w:r w:rsidRPr="00325EE3">
        <w:tab/>
      </w:r>
      <w:r w:rsidR="001E29B4" w:rsidRPr="002D26B0">
        <w:t xml:space="preserve">Baseline </w:t>
      </w:r>
      <w:r w:rsidR="00C51A30" w:rsidRPr="002D26B0">
        <w:t xml:space="preserve">Inspection Procedure </w:t>
      </w:r>
      <w:r w:rsidR="00616173" w:rsidRPr="002D26B0">
        <w:t>Lead</w:t>
      </w:r>
      <w:r w:rsidR="00E707DE" w:rsidRPr="002D26B0">
        <w:t>(</w:t>
      </w:r>
      <w:r w:rsidR="00616173" w:rsidRPr="002D26B0">
        <w:t>s</w:t>
      </w:r>
      <w:r w:rsidR="00E707DE" w:rsidRPr="002D26B0">
        <w:t>)</w:t>
      </w:r>
    </w:p>
    <w:p w14:paraId="6C5F7D58" w14:textId="258048C8" w:rsidR="00795FC7" w:rsidRDefault="00AE638C" w:rsidP="0060034C">
      <w:pPr>
        <w:pStyle w:val="ListParagraph"/>
        <w:numPr>
          <w:ilvl w:val="0"/>
          <w:numId w:val="39"/>
        </w:numPr>
        <w:tabs>
          <w:tab w:val="clear" w:pos="720"/>
        </w:tabs>
        <w:spacing w:after="220" w:line="240" w:lineRule="auto"/>
        <w:contextualSpacing w:val="0"/>
      </w:pPr>
      <w:ins w:id="32" w:author="Author">
        <w:r>
          <w:t>M</w:t>
        </w:r>
      </w:ins>
      <w:r w:rsidR="00325EE3" w:rsidRPr="00276AD3">
        <w:t>onitor</w:t>
      </w:r>
      <w:r w:rsidR="00C51A30" w:rsidRPr="00276AD3">
        <w:t xml:space="preserve"> assigned IPs</w:t>
      </w:r>
      <w:r w:rsidR="00795FC7" w:rsidRPr="00276AD3">
        <w:t xml:space="preserve"> </w:t>
      </w:r>
      <w:ins w:id="33" w:author="Author">
        <w:r w:rsidR="0087129C">
          <w:t xml:space="preserve">quarterly </w:t>
        </w:r>
      </w:ins>
      <w:r w:rsidR="00795FC7" w:rsidRPr="00276AD3">
        <w:t>and report results</w:t>
      </w:r>
      <w:r w:rsidR="00D61E75">
        <w:t xml:space="preserve"> </w:t>
      </w:r>
      <w:ins w:id="34" w:author="Author">
        <w:r w:rsidR="0087129C">
          <w:t>annual</w:t>
        </w:r>
        <w:r w:rsidR="00547FB2">
          <w:t>ly</w:t>
        </w:r>
      </w:ins>
      <w:r w:rsidR="008A589D" w:rsidRPr="00276AD3">
        <w:t>.</w:t>
      </w:r>
    </w:p>
    <w:p w14:paraId="34AB1FBD" w14:textId="6AD3498C" w:rsidR="00C51A30" w:rsidRPr="00276AD3" w:rsidRDefault="002F0522" w:rsidP="0060034C">
      <w:pPr>
        <w:pStyle w:val="ListParagraph"/>
        <w:numPr>
          <w:ilvl w:val="0"/>
          <w:numId w:val="39"/>
        </w:numPr>
        <w:tabs>
          <w:tab w:val="clear" w:pos="720"/>
        </w:tabs>
        <w:spacing w:after="220" w:line="240" w:lineRule="auto"/>
        <w:contextualSpacing w:val="0"/>
      </w:pPr>
      <w:r>
        <w:t>P</w:t>
      </w:r>
      <w:r w:rsidR="00795FC7" w:rsidRPr="00276AD3">
        <w:t xml:space="preserve">articipate in the </w:t>
      </w:r>
      <w:r w:rsidR="007B3B36" w:rsidRPr="00276AD3">
        <w:t>baseline inspection program review</w:t>
      </w:r>
      <w:r w:rsidR="00EF1967" w:rsidRPr="00276AD3">
        <w:t xml:space="preserve"> (conducted every fifth year)</w:t>
      </w:r>
      <w:r w:rsidR="007B3B36" w:rsidRPr="00276AD3">
        <w:t>, as directed.</w:t>
      </w:r>
    </w:p>
    <w:p w14:paraId="6742CE84" w14:textId="0171CB7D" w:rsidR="008A589D" w:rsidRPr="00276AD3" w:rsidRDefault="002F0522" w:rsidP="0060034C">
      <w:pPr>
        <w:pStyle w:val="ListParagraph"/>
        <w:numPr>
          <w:ilvl w:val="0"/>
          <w:numId w:val="39"/>
        </w:numPr>
        <w:tabs>
          <w:tab w:val="clear" w:pos="720"/>
        </w:tabs>
        <w:spacing w:after="220" w:line="240" w:lineRule="auto"/>
        <w:contextualSpacing w:val="0"/>
      </w:pPr>
      <w:r>
        <w:t>Obtain regional inspection perspectives on assigned IPs through interviews, meetings, and observation or participation in inspections</w:t>
      </w:r>
      <w:r w:rsidR="009B7A2F">
        <w:t xml:space="preserve"> in the field</w:t>
      </w:r>
      <w:r w:rsidR="008A589D" w:rsidRPr="00276AD3">
        <w:t>.</w:t>
      </w:r>
    </w:p>
    <w:p w14:paraId="78C5CE3E" w14:textId="340B2868" w:rsidR="0089351B" w:rsidRDefault="00C51A30" w:rsidP="0060034C">
      <w:pPr>
        <w:pStyle w:val="ListParagraph"/>
        <w:numPr>
          <w:ilvl w:val="0"/>
          <w:numId w:val="39"/>
        </w:numPr>
        <w:tabs>
          <w:tab w:val="clear" w:pos="720"/>
        </w:tabs>
        <w:spacing w:after="220" w:line="240" w:lineRule="auto"/>
        <w:contextualSpacing w:val="0"/>
      </w:pPr>
      <w:r w:rsidRPr="00276AD3">
        <w:t>Revise IP</w:t>
      </w:r>
      <w:r w:rsidR="002B3911">
        <w:t>(s)</w:t>
      </w:r>
      <w:r w:rsidR="00EF1967" w:rsidRPr="00276AD3">
        <w:t xml:space="preserve"> as </w:t>
      </w:r>
      <w:ins w:id="35" w:author="Author">
        <w:r w:rsidR="00D73148">
          <w:t>needed</w:t>
        </w:r>
      </w:ins>
      <w:r w:rsidR="00EF1967" w:rsidRPr="00276AD3">
        <w:t>.</w:t>
      </w:r>
    </w:p>
    <w:p w14:paraId="0D051485" w14:textId="31D330A0" w:rsidR="00C51A30" w:rsidRPr="002D26B0" w:rsidRDefault="008A589D" w:rsidP="009646DA">
      <w:pPr>
        <w:pStyle w:val="Heading2"/>
      </w:pPr>
      <w:r w:rsidRPr="00276AD3">
        <w:t>0</w:t>
      </w:r>
      <w:r w:rsidR="00EC3EA8" w:rsidRPr="00276AD3">
        <w:t>4</w:t>
      </w:r>
      <w:r w:rsidRPr="00276AD3">
        <w:t>.0</w:t>
      </w:r>
      <w:r w:rsidR="00BB2C89">
        <w:t>9</w:t>
      </w:r>
      <w:r w:rsidRPr="00276AD3">
        <w:tab/>
      </w:r>
      <w:r w:rsidRPr="002D26B0">
        <w:t>Chief</w:t>
      </w:r>
      <w:r w:rsidR="00E707DE" w:rsidRPr="002D26B0">
        <w:t>(</w:t>
      </w:r>
      <w:r w:rsidRPr="002D26B0">
        <w:t>s</w:t>
      </w:r>
      <w:r w:rsidR="00E707DE" w:rsidRPr="002D26B0">
        <w:t>)</w:t>
      </w:r>
      <w:r w:rsidRPr="002D26B0">
        <w:t xml:space="preserve">, Regional </w:t>
      </w:r>
      <w:r w:rsidR="00C51A30" w:rsidRPr="002D26B0">
        <w:t>Technical Support Branch</w:t>
      </w:r>
    </w:p>
    <w:p w14:paraId="34615AC3" w14:textId="106EA9B1" w:rsidR="000A7DE2" w:rsidRPr="00276AD3" w:rsidRDefault="00C51A30" w:rsidP="0060034C">
      <w:pPr>
        <w:pStyle w:val="ListParagraph"/>
        <w:numPr>
          <w:ilvl w:val="0"/>
          <w:numId w:val="40"/>
        </w:numPr>
        <w:tabs>
          <w:tab w:val="clear" w:pos="720"/>
        </w:tabs>
        <w:spacing w:after="220" w:line="240" w:lineRule="auto"/>
        <w:contextualSpacing w:val="0"/>
      </w:pPr>
      <w:r w:rsidRPr="00276AD3">
        <w:t xml:space="preserve">Identify </w:t>
      </w:r>
      <w:r w:rsidR="00FD24AD" w:rsidRPr="00276AD3">
        <w:t xml:space="preserve">regional </w:t>
      </w:r>
      <w:ins w:id="36" w:author="Author">
        <w:r w:rsidR="00B5217C">
          <w:t>point-of</w:t>
        </w:r>
        <w:r w:rsidR="00547FB2">
          <w:t>-contacts (POC</w:t>
        </w:r>
      </w:ins>
      <w:r w:rsidR="00FD24AD" w:rsidRPr="00276AD3">
        <w:t>s</w:t>
      </w:r>
      <w:ins w:id="37" w:author="Author">
        <w:r w:rsidR="00547FB2">
          <w:t>)</w:t>
        </w:r>
      </w:ins>
      <w:r w:rsidRPr="00276AD3">
        <w:t xml:space="preserve"> for IP </w:t>
      </w:r>
      <w:r w:rsidR="00616173" w:rsidRPr="00276AD3">
        <w:t>leads</w:t>
      </w:r>
      <w:r w:rsidRPr="00276AD3">
        <w:t xml:space="preserve"> to obtain inspector perspective</w:t>
      </w:r>
      <w:r w:rsidR="0089351B">
        <w:t>, as required</w:t>
      </w:r>
      <w:r w:rsidR="008A589D" w:rsidRPr="00276AD3">
        <w:t>.</w:t>
      </w:r>
    </w:p>
    <w:p w14:paraId="462A5184" w14:textId="0DFD3A14" w:rsidR="00E1365C" w:rsidRPr="00276AD3" w:rsidRDefault="00E1365C" w:rsidP="0060034C">
      <w:pPr>
        <w:pStyle w:val="ListParagraph"/>
        <w:numPr>
          <w:ilvl w:val="0"/>
          <w:numId w:val="40"/>
        </w:numPr>
        <w:tabs>
          <w:tab w:val="clear" w:pos="720"/>
        </w:tabs>
        <w:spacing w:after="220" w:line="240" w:lineRule="auto"/>
        <w:contextualSpacing w:val="0"/>
      </w:pPr>
      <w:r>
        <w:t>Coordinate regional participation in baseline inspection program review.</w:t>
      </w:r>
    </w:p>
    <w:p w14:paraId="3AD37FB8" w14:textId="5F2C3EA7" w:rsidR="00C51A30" w:rsidRPr="00276AD3" w:rsidRDefault="008A589D" w:rsidP="009646DA">
      <w:pPr>
        <w:pStyle w:val="Heading2"/>
      </w:pPr>
      <w:r w:rsidRPr="00276AD3">
        <w:t>0</w:t>
      </w:r>
      <w:r w:rsidR="00EC3EA8" w:rsidRPr="00276AD3">
        <w:t>4</w:t>
      </w:r>
      <w:r w:rsidRPr="00276AD3">
        <w:t>.</w:t>
      </w:r>
      <w:r w:rsidR="00BB2C89">
        <w:t>10</w:t>
      </w:r>
      <w:r w:rsidRPr="00276AD3">
        <w:tab/>
      </w:r>
      <w:r w:rsidR="00C51A30" w:rsidRPr="002D26B0">
        <w:t>Regional Points of Contact</w:t>
      </w:r>
    </w:p>
    <w:p w14:paraId="0C6B5860" w14:textId="4AAF0F48" w:rsidR="00C51A30" w:rsidRPr="00276AD3" w:rsidRDefault="00C51A30" w:rsidP="00BB1D7C">
      <w:pPr>
        <w:pStyle w:val="BodyText3"/>
      </w:pPr>
      <w:r w:rsidRPr="00276AD3">
        <w:t xml:space="preserve">Provide </w:t>
      </w:r>
      <w:r w:rsidR="00FF1B2C">
        <w:t xml:space="preserve">inspector’s </w:t>
      </w:r>
      <w:r w:rsidR="00B5047E">
        <w:t>perspective</w:t>
      </w:r>
      <w:r w:rsidRPr="00276AD3">
        <w:t xml:space="preserve"> </w:t>
      </w:r>
      <w:ins w:id="38" w:author="Author">
        <w:r w:rsidR="001E2CDF">
          <w:t xml:space="preserve">and feedback </w:t>
        </w:r>
      </w:ins>
      <w:r w:rsidRPr="00276AD3">
        <w:t xml:space="preserve">on </w:t>
      </w:r>
      <w:r w:rsidR="00FF1B2C">
        <w:t>IP implementation</w:t>
      </w:r>
      <w:r w:rsidRPr="00276AD3">
        <w:t xml:space="preserve"> to IP </w:t>
      </w:r>
      <w:r w:rsidR="00653EC2" w:rsidRPr="00276AD3">
        <w:t>l</w:t>
      </w:r>
      <w:r w:rsidR="00616173" w:rsidRPr="00276AD3">
        <w:t>eads</w:t>
      </w:r>
      <w:r w:rsidRPr="00276AD3">
        <w:t>.</w:t>
      </w:r>
    </w:p>
    <w:p w14:paraId="43961508" w14:textId="77777777" w:rsidR="00C51A30" w:rsidRPr="004B3A94" w:rsidRDefault="00C51A30" w:rsidP="004719DD">
      <w:pPr>
        <w:pStyle w:val="Heading1"/>
      </w:pPr>
      <w:r w:rsidRPr="004B3A94">
        <w:t>0307B-0</w:t>
      </w:r>
      <w:r w:rsidR="00EC3EA8" w:rsidRPr="004B3A94">
        <w:t>5</w:t>
      </w:r>
      <w:r w:rsidRPr="004B3A94">
        <w:tab/>
        <w:t>REQUIREMENTS</w:t>
      </w:r>
    </w:p>
    <w:p w14:paraId="37DF8F7C" w14:textId="3FF6B639" w:rsidR="009E7EFE" w:rsidRDefault="008977B1" w:rsidP="00BC25FE">
      <w:pPr>
        <w:pStyle w:val="Heading2"/>
      </w:pPr>
      <w:r w:rsidRPr="002D26B0">
        <w:t>0</w:t>
      </w:r>
      <w:r w:rsidR="00EC3EA8" w:rsidRPr="002D26B0">
        <w:t>5</w:t>
      </w:r>
      <w:r w:rsidRPr="002D26B0">
        <w:t>.01</w:t>
      </w:r>
      <w:r w:rsidRPr="002D26B0">
        <w:tab/>
      </w:r>
      <w:r w:rsidR="009E7EFE" w:rsidRPr="002D26B0">
        <w:t xml:space="preserve">IP Lead </w:t>
      </w:r>
      <w:ins w:id="39" w:author="Author">
        <w:r w:rsidR="00311D06" w:rsidRPr="002D26B0">
          <w:t>Requirements</w:t>
        </w:r>
      </w:ins>
    </w:p>
    <w:p w14:paraId="0F05E732" w14:textId="71755475" w:rsidR="009E7EFE" w:rsidRDefault="009E7EFE" w:rsidP="00B95F6C">
      <w:pPr>
        <w:pStyle w:val="BodyText3"/>
      </w:pPr>
      <w:r w:rsidRPr="00A04B67">
        <w:t xml:space="preserve">The baseline IP lead shall remain cognizant of the implementation of </w:t>
      </w:r>
      <w:ins w:id="40" w:author="Author">
        <w:r w:rsidR="00C7184B">
          <w:t>their</w:t>
        </w:r>
      </w:ins>
      <w:r w:rsidRPr="00A04B67">
        <w:t xml:space="preserve"> assigned IP(s) by addressing questions raised by the regions and inspectors, addressing input provided through the feedback form process, participating in industry meetings, reviewing relevant operating experience, and participating in or observing inspections. The </w:t>
      </w:r>
      <w:r w:rsidR="00201013">
        <w:t xml:space="preserve">baseline </w:t>
      </w:r>
      <w:r w:rsidRPr="00A04B67">
        <w:t xml:space="preserve">IP lead shall coordinate inspection observation or participation through the regional POCs. The </w:t>
      </w:r>
      <w:r w:rsidR="00201013">
        <w:t xml:space="preserve">baseline </w:t>
      </w:r>
      <w:r w:rsidRPr="00A04B67">
        <w:t xml:space="preserve">IP lead </w:t>
      </w:r>
      <w:r w:rsidR="003A51B0" w:rsidRPr="00A04B67">
        <w:t>will</w:t>
      </w:r>
      <w:r w:rsidRPr="00A04B67">
        <w:t xml:space="preserve"> </w:t>
      </w:r>
      <w:r w:rsidR="0036672B" w:rsidRPr="00A04B67">
        <w:t xml:space="preserve">establish and </w:t>
      </w:r>
      <w:r w:rsidRPr="00A04B67">
        <w:t xml:space="preserve">maintain working relationships with </w:t>
      </w:r>
      <w:r w:rsidR="0036672B" w:rsidRPr="00A04B67">
        <w:t xml:space="preserve">internal stakeholders such as </w:t>
      </w:r>
      <w:r w:rsidRPr="00A04B67">
        <w:t xml:space="preserve">regional </w:t>
      </w:r>
      <w:ins w:id="41" w:author="Author">
        <w:r w:rsidR="00C7184B">
          <w:t>POC</w:t>
        </w:r>
        <w:r w:rsidR="00883B76">
          <w:t>s</w:t>
        </w:r>
      </w:ins>
      <w:r w:rsidRPr="00A04B67">
        <w:t xml:space="preserve"> to obtain inspectors’ perspectives on the IP implementation.</w:t>
      </w:r>
    </w:p>
    <w:p w14:paraId="1B4416D9" w14:textId="02BD2EEA" w:rsidR="009E7EFE" w:rsidRPr="00A04B67" w:rsidRDefault="009E7EFE" w:rsidP="003505BF">
      <w:pPr>
        <w:pStyle w:val="BodyText3"/>
      </w:pPr>
      <w:r w:rsidRPr="00A04B67">
        <w:t xml:space="preserve">As staff are assigned as baseline IP lead(s), they </w:t>
      </w:r>
      <w:r w:rsidR="003A51B0" w:rsidRPr="00A04B67">
        <w:t xml:space="preserve">shall </w:t>
      </w:r>
      <w:r w:rsidRPr="00A04B67">
        <w:t>work to develop and maintain a thorough understanding of the following areas:</w:t>
      </w:r>
    </w:p>
    <w:p w14:paraId="4C0432C5" w14:textId="47E47DA0" w:rsidR="009E7EFE" w:rsidRPr="00A04B67" w:rsidRDefault="009E7EFE" w:rsidP="003505BF">
      <w:pPr>
        <w:pStyle w:val="ListParagraph"/>
        <w:numPr>
          <w:ilvl w:val="0"/>
          <w:numId w:val="12"/>
        </w:numPr>
        <w:spacing w:after="220" w:line="240" w:lineRule="auto"/>
        <w:contextualSpacing w:val="0"/>
      </w:pPr>
      <w:r w:rsidRPr="00A04B67">
        <w:t xml:space="preserve">The bases for the baseline inspection program as a whole, </w:t>
      </w:r>
      <w:r w:rsidR="00BA1EA2" w:rsidRPr="00A04B67">
        <w:t xml:space="preserve">as well as the bases for the inspectable areas in one’s assigned IP(s), </w:t>
      </w:r>
      <w:r w:rsidRPr="00A04B67">
        <w:t>especially in terms of the risk-informed approach (IMC 0308 and IMC 0308 Attachment 2)</w:t>
      </w:r>
    </w:p>
    <w:p w14:paraId="512D87CF" w14:textId="77777777" w:rsidR="009E7EFE" w:rsidRPr="00A04B67" w:rsidRDefault="009E7EFE" w:rsidP="003505BF">
      <w:pPr>
        <w:pStyle w:val="ListParagraph"/>
        <w:numPr>
          <w:ilvl w:val="0"/>
          <w:numId w:val="12"/>
        </w:numPr>
        <w:spacing w:after="220" w:line="240" w:lineRule="auto"/>
        <w:contextualSpacing w:val="0"/>
      </w:pPr>
      <w:r w:rsidRPr="00A04B67">
        <w:t>Recent regulatory changes (e.g., regulatory requirements, regulatory guides, licensee commitments, generic communications) that could impact assigned IP(s)</w:t>
      </w:r>
    </w:p>
    <w:p w14:paraId="13568735" w14:textId="77777777" w:rsidR="009E7EFE" w:rsidRPr="00A04B67" w:rsidRDefault="009E7EFE" w:rsidP="003505BF">
      <w:pPr>
        <w:pStyle w:val="ListParagraph"/>
        <w:numPr>
          <w:ilvl w:val="0"/>
          <w:numId w:val="12"/>
        </w:numPr>
        <w:spacing w:after="220" w:line="240" w:lineRule="auto"/>
        <w:contextualSpacing w:val="0"/>
      </w:pPr>
      <w:r w:rsidRPr="00A04B67">
        <w:t>Recent management direction, regional needs, external stakeholder feedback, and ROP feedback form resolution that may lead to changes to baseline IP(s)</w:t>
      </w:r>
    </w:p>
    <w:p w14:paraId="4DA972F0" w14:textId="46A9BD79" w:rsidR="009E7EFE" w:rsidRPr="00A04B67" w:rsidRDefault="009E7EFE" w:rsidP="003505BF">
      <w:pPr>
        <w:pStyle w:val="ListParagraph"/>
        <w:numPr>
          <w:ilvl w:val="0"/>
          <w:numId w:val="12"/>
        </w:numPr>
        <w:spacing w:after="220" w:line="240" w:lineRule="auto"/>
        <w:contextualSpacing w:val="0"/>
      </w:pPr>
      <w:r w:rsidRPr="00A04B67">
        <w:t>Requirements in Management Directive 8.13 for ROP changes requiring Commission approval or notification</w:t>
      </w:r>
    </w:p>
    <w:p w14:paraId="5DECF73A" w14:textId="78D6AB3D" w:rsidR="009E7EFE" w:rsidRPr="00A04B67" w:rsidRDefault="009E7EFE" w:rsidP="003505BF">
      <w:pPr>
        <w:pStyle w:val="ListParagraph"/>
        <w:numPr>
          <w:ilvl w:val="0"/>
          <w:numId w:val="12"/>
        </w:numPr>
        <w:spacing w:after="220" w:line="240" w:lineRule="auto"/>
        <w:contextualSpacing w:val="0"/>
      </w:pPr>
      <w:r w:rsidRPr="00A04B67">
        <w:t>Operating experience issues related to assigned IP(s)</w:t>
      </w:r>
    </w:p>
    <w:p w14:paraId="047F1AF4" w14:textId="77777777" w:rsidR="00B13F20" w:rsidRDefault="00B13F20" w:rsidP="00BD7842">
      <w:pPr>
        <w:spacing w:after="0" w:line="240" w:lineRule="auto"/>
        <w:ind w:left="720"/>
      </w:pPr>
    </w:p>
    <w:p w14:paraId="1CA2592F" w14:textId="7A9D6D82" w:rsidR="009E7EFE" w:rsidRPr="00A04B67" w:rsidRDefault="0025727F" w:rsidP="00B13F20">
      <w:pPr>
        <w:pStyle w:val="BodyText3"/>
      </w:pPr>
      <w:r w:rsidRPr="00A04B67">
        <w:t>Maintaining</w:t>
      </w:r>
      <w:r w:rsidR="009E7EFE" w:rsidRPr="00A04B67">
        <w:t xml:space="preserve"> level of knowledge </w:t>
      </w:r>
      <w:r w:rsidRPr="00A04B67">
        <w:t xml:space="preserve">in these areas </w:t>
      </w:r>
      <w:r w:rsidR="009E7EFE" w:rsidRPr="00A04B67">
        <w:t xml:space="preserve">will ensure that baseline IP leads have the necessary </w:t>
      </w:r>
      <w:r w:rsidRPr="00A04B67">
        <w:t xml:space="preserve">expertise </w:t>
      </w:r>
      <w:r w:rsidR="009E7EFE" w:rsidRPr="00A04B67">
        <w:t xml:space="preserve">to effectively carry out the responsibilities detailed in Section 05.02 </w:t>
      </w:r>
      <w:r w:rsidRPr="00A04B67">
        <w:t>below.</w:t>
      </w:r>
    </w:p>
    <w:p w14:paraId="0F29A123" w14:textId="3004D552" w:rsidR="00186694" w:rsidRPr="00A04B67" w:rsidRDefault="009E7EFE" w:rsidP="009646DA">
      <w:pPr>
        <w:pStyle w:val="Heading2"/>
      </w:pPr>
      <w:r w:rsidRPr="00A04B67">
        <w:t>05.02</w:t>
      </w:r>
      <w:r w:rsidRPr="00A04B67">
        <w:tab/>
        <w:t>S</w:t>
      </w:r>
      <w:r w:rsidR="008977B1" w:rsidRPr="00A04B67">
        <w:t>cope and Process</w:t>
      </w:r>
    </w:p>
    <w:p w14:paraId="7F2A9DEB" w14:textId="0C659866" w:rsidR="00F72AB3" w:rsidRPr="00A04B67" w:rsidRDefault="00F72AB3" w:rsidP="00E22210">
      <w:pPr>
        <w:pStyle w:val="BodyText3"/>
        <w:numPr>
          <w:ilvl w:val="0"/>
          <w:numId w:val="45"/>
        </w:numPr>
      </w:pPr>
      <w:ins w:id="42" w:author="Author">
        <w:r w:rsidRPr="00A04B67">
          <w:t>Monitoring of Baseline IPs</w:t>
        </w:r>
        <w:r w:rsidR="001C20CE">
          <w:rPr>
            <w:rStyle w:val="FootnoteReference"/>
          </w:rPr>
          <w:footnoteReference w:id="2"/>
        </w:r>
      </w:ins>
    </w:p>
    <w:p w14:paraId="0C2D48A6" w14:textId="564865B2" w:rsidR="00CA279A" w:rsidRPr="00A04B67" w:rsidRDefault="00BD2ECA" w:rsidP="00460648">
      <w:pPr>
        <w:pStyle w:val="BodyText3"/>
      </w:pPr>
      <w:r w:rsidRPr="00A04B67">
        <w:t>The IP Lead Desktop Guide (a living document</w:t>
      </w:r>
      <w:r w:rsidR="00EF7050" w:rsidRPr="00A04B67">
        <w:t xml:space="preserve"> that can be found on the</w:t>
      </w:r>
      <w:r w:rsidR="002E11B7" w:rsidRPr="00A04B67">
        <w:t xml:space="preserve"> internal NRC</w:t>
      </w:r>
      <w:r w:rsidR="00EF7050" w:rsidRPr="00A04B67">
        <w:t xml:space="preserve"> </w:t>
      </w:r>
      <w:ins w:id="45" w:author="Author">
        <w:r w:rsidR="00870A9E">
          <w:t xml:space="preserve">ROP </w:t>
        </w:r>
        <w:r w:rsidR="00D052F9">
          <w:t xml:space="preserve">Baseline </w:t>
        </w:r>
      </w:ins>
      <w:r w:rsidR="00EF7050" w:rsidRPr="00A04B67">
        <w:t>IP Leads SharePoint Page</w:t>
      </w:r>
      <w:r w:rsidRPr="00A04B67">
        <w:t>) provides detailed</w:t>
      </w:r>
      <w:r w:rsidR="00CA279A" w:rsidRPr="00A04B67">
        <w:t>, implementation-level</w:t>
      </w:r>
      <w:r w:rsidRPr="00A04B67">
        <w:t xml:space="preserve"> guidance regarding the actions described below. </w:t>
      </w:r>
      <w:r w:rsidR="00700CCF" w:rsidRPr="00A04B67">
        <w:t>The IP Lead Desktop Guide is based on the IP Leads Expectation Memo</w:t>
      </w:r>
      <w:ins w:id="46" w:author="Author">
        <w:r w:rsidR="00AD2110">
          <w:t xml:space="preserve"> (Accession No.</w:t>
        </w:r>
        <w:r w:rsidR="00132C4A">
          <w:t xml:space="preserve"> ML</w:t>
        </w:r>
        <w:r w:rsidR="00943F2A">
          <w:t>19219A225)</w:t>
        </w:r>
      </w:ins>
      <w:r w:rsidR="00CA279A" w:rsidRPr="00A04B67">
        <w:t>.</w:t>
      </w:r>
    </w:p>
    <w:p w14:paraId="60645631" w14:textId="6E54ECC3" w:rsidR="00EA5AA4" w:rsidRPr="00A04B67" w:rsidRDefault="009E7EFE" w:rsidP="00460648">
      <w:pPr>
        <w:pStyle w:val="BodyText3"/>
      </w:pPr>
      <w:r w:rsidRPr="00A04B67">
        <w:t>T</w:t>
      </w:r>
      <w:r w:rsidR="00EA5AA4" w:rsidRPr="00A04B67">
        <w:t xml:space="preserve">he IP </w:t>
      </w:r>
      <w:r w:rsidR="00616173" w:rsidRPr="00A04B67">
        <w:t>lead</w:t>
      </w:r>
      <w:ins w:id="47" w:author="Author">
        <w:r w:rsidR="00751FC1">
          <w:t>s</w:t>
        </w:r>
      </w:ins>
      <w:r w:rsidR="00EA5AA4" w:rsidRPr="00A04B67">
        <w:t xml:space="preserve"> </w:t>
      </w:r>
      <w:ins w:id="48" w:author="Author">
        <w:r w:rsidR="00751FC1">
          <w:t>are</w:t>
        </w:r>
      </w:ins>
      <w:r w:rsidR="00EA5DE1" w:rsidRPr="00A04B67">
        <w:t xml:space="preserve"> </w:t>
      </w:r>
      <w:r w:rsidR="00EA5AA4" w:rsidRPr="00A04B67">
        <w:t>responsible for conducting</w:t>
      </w:r>
      <w:r w:rsidR="004D25B3" w:rsidRPr="00A04B67">
        <w:t xml:space="preserve">, </w:t>
      </w:r>
      <w:r w:rsidR="004B3A94" w:rsidRPr="00A04B67">
        <w:t>supporting</w:t>
      </w:r>
      <w:r w:rsidR="004D25B3" w:rsidRPr="00A04B67">
        <w:t xml:space="preserve">, and </w:t>
      </w:r>
      <w:r w:rsidR="004B3A94" w:rsidRPr="00A04B67">
        <w:t>participating in the following activities</w:t>
      </w:r>
      <w:r w:rsidR="000F6C44" w:rsidRPr="00A04B67">
        <w:t>:</w:t>
      </w:r>
    </w:p>
    <w:p w14:paraId="09529760" w14:textId="5E742CA8" w:rsidR="00E01C8E" w:rsidRPr="00C96004" w:rsidRDefault="00BE5F01" w:rsidP="00C96004">
      <w:pPr>
        <w:pStyle w:val="ListParagraph"/>
        <w:numPr>
          <w:ilvl w:val="1"/>
          <w:numId w:val="42"/>
        </w:numPr>
        <w:rPr>
          <w:ins w:id="49" w:author="Author"/>
        </w:rPr>
      </w:pPr>
      <w:ins w:id="50" w:author="Author">
        <w:r w:rsidRPr="00C96004">
          <w:t xml:space="preserve">Quarterly </w:t>
        </w:r>
        <w:r w:rsidR="00E01C8E" w:rsidRPr="00C96004">
          <w:t xml:space="preserve">Baseline IP </w:t>
        </w:r>
        <w:r w:rsidRPr="00C96004">
          <w:t>Evaluations</w:t>
        </w:r>
      </w:ins>
    </w:p>
    <w:p w14:paraId="32907DDF" w14:textId="29E21FA5" w:rsidR="00024244" w:rsidRPr="00A04B67" w:rsidRDefault="00695128" w:rsidP="00BD7842">
      <w:pPr>
        <w:pStyle w:val="BodyText4"/>
      </w:pPr>
      <w:r w:rsidRPr="00A04B67">
        <w:t xml:space="preserve">On a </w:t>
      </w:r>
      <w:ins w:id="51" w:author="Author">
        <w:r w:rsidR="0083224E">
          <w:t xml:space="preserve">routine </w:t>
        </w:r>
      </w:ins>
      <w:r w:rsidRPr="00A04B67">
        <w:t xml:space="preserve">basis, not to exceed </w:t>
      </w:r>
      <w:r w:rsidR="000161FA" w:rsidRPr="00A04B67">
        <w:t xml:space="preserve">quarterly, </w:t>
      </w:r>
      <w:r w:rsidR="00E2288F" w:rsidRPr="00A04B67">
        <w:t xml:space="preserve">the </w:t>
      </w:r>
      <w:r w:rsidR="00D07FD9">
        <w:t xml:space="preserve">assigned </w:t>
      </w:r>
      <w:r w:rsidR="00760BB6" w:rsidRPr="00A04B67">
        <w:t xml:space="preserve">baseline </w:t>
      </w:r>
      <w:r w:rsidR="00DF6670" w:rsidRPr="00A04B67">
        <w:t xml:space="preserve">IP </w:t>
      </w:r>
      <w:r w:rsidR="00653EC2" w:rsidRPr="00A04B67">
        <w:t>lead</w:t>
      </w:r>
      <w:r w:rsidR="00EA5AA4" w:rsidRPr="00A04B67">
        <w:t xml:space="preserve"> </w:t>
      </w:r>
      <w:r w:rsidR="00862401" w:rsidRPr="00A04B67">
        <w:t xml:space="preserve">shall </w:t>
      </w:r>
      <w:r w:rsidRPr="00A04B67">
        <w:t xml:space="preserve">evaluate the </w:t>
      </w:r>
      <w:r w:rsidR="00212E35" w:rsidRPr="00A04B67">
        <w:t xml:space="preserve">implementation and effectiveness of </w:t>
      </w:r>
      <w:ins w:id="52" w:author="Author">
        <w:r w:rsidR="00E2581D">
          <w:t xml:space="preserve">their </w:t>
        </w:r>
      </w:ins>
      <w:r w:rsidR="00EA5AA4" w:rsidRPr="00A04B67">
        <w:t>assigned IP</w:t>
      </w:r>
      <w:r w:rsidR="006834E6" w:rsidRPr="00A04B67">
        <w:t>(</w:t>
      </w:r>
      <w:r w:rsidR="00EA5AA4" w:rsidRPr="00A04B67">
        <w:t>s</w:t>
      </w:r>
      <w:r w:rsidR="006834E6" w:rsidRPr="00A04B67">
        <w:t>)</w:t>
      </w:r>
      <w:r w:rsidR="00F1505E" w:rsidRPr="00A04B67">
        <w:t xml:space="preserve"> through </w:t>
      </w:r>
      <w:ins w:id="53" w:author="Author">
        <w:r w:rsidR="00610A1C">
          <w:t>evaluation</w:t>
        </w:r>
        <w:r w:rsidR="00610A1C" w:rsidRPr="00A04B67">
          <w:t xml:space="preserve"> </w:t>
        </w:r>
      </w:ins>
      <w:r w:rsidR="00512169" w:rsidRPr="00A04B67">
        <w:t xml:space="preserve">of relevant </w:t>
      </w:r>
      <w:r w:rsidR="009026EF" w:rsidRPr="00A04B67">
        <w:t>ROP program execution data</w:t>
      </w:r>
      <w:r w:rsidR="00522E38">
        <w:t xml:space="preserve"> </w:t>
      </w:r>
      <w:ins w:id="54" w:author="Author">
        <w:r w:rsidR="00522E38">
          <w:t>in accordance with E</w:t>
        </w:r>
      </w:ins>
      <w:r w:rsidR="000032B3" w:rsidRPr="00A04B67">
        <w:t>xhibit 1</w:t>
      </w:r>
      <w:ins w:id="55" w:author="Author">
        <w:r w:rsidR="00F30EB7">
          <w:t>, “</w:t>
        </w:r>
        <w:r w:rsidR="00F30EB7" w:rsidRPr="00F30EB7">
          <w:t>Baseline Inspection Procedure Monitoring Guide</w:t>
        </w:r>
        <w:r w:rsidR="00F30EB7">
          <w:t>”</w:t>
        </w:r>
        <w:r w:rsidR="00522E38">
          <w:t xml:space="preserve">. See </w:t>
        </w:r>
        <w:r w:rsidR="00F30EB7">
          <w:t xml:space="preserve">IP Lead </w:t>
        </w:r>
        <w:r w:rsidR="00522E38">
          <w:t>Desk Guide for additional guidance.</w:t>
        </w:r>
      </w:ins>
    </w:p>
    <w:p w14:paraId="73EDE8B1" w14:textId="62E4C505" w:rsidR="00ED1F3D" w:rsidRPr="00A04B67" w:rsidRDefault="00EC7626" w:rsidP="00BD7842">
      <w:pPr>
        <w:pStyle w:val="BodyText4"/>
      </w:pPr>
      <w:r w:rsidRPr="00A04B67">
        <w:t>S</w:t>
      </w:r>
      <w:r w:rsidR="00E56EEE" w:rsidRPr="00A04B67">
        <w:t>ignificant trends</w:t>
      </w:r>
      <w:r w:rsidRPr="00A04B67">
        <w:t xml:space="preserve"> (as compared to historical averages or expected trends)</w:t>
      </w:r>
      <w:r w:rsidR="00E56EEE" w:rsidRPr="00A04B67">
        <w:t xml:space="preserve"> shall be identified and the cause</w:t>
      </w:r>
      <w:ins w:id="56" w:author="Author">
        <w:r w:rsidR="00F8257F">
          <w:t>(s)</w:t>
        </w:r>
      </w:ins>
      <w:r w:rsidR="00E56EEE" w:rsidRPr="00A04B67">
        <w:t xml:space="preserve"> explored. </w:t>
      </w:r>
      <w:r w:rsidR="00905126" w:rsidRPr="00A04B67">
        <w:t xml:space="preserve">The </w:t>
      </w:r>
      <w:r w:rsidR="00760BB6" w:rsidRPr="00A04B67">
        <w:t xml:space="preserve">baseline </w:t>
      </w:r>
      <w:r w:rsidR="00905126" w:rsidRPr="00A04B67">
        <w:t xml:space="preserve">IP lead </w:t>
      </w:r>
      <w:r w:rsidR="003A51B0" w:rsidRPr="00A04B67">
        <w:t xml:space="preserve">will </w:t>
      </w:r>
      <w:r w:rsidR="00D61E75" w:rsidRPr="00A04B67">
        <w:t>act</w:t>
      </w:r>
      <w:ins w:id="57" w:author="Author">
        <w:r w:rsidR="00404012">
          <w:t>,</w:t>
        </w:r>
      </w:ins>
      <w:r w:rsidR="00905126" w:rsidRPr="00A04B67">
        <w:t xml:space="preserve"> as required</w:t>
      </w:r>
      <w:ins w:id="58" w:author="Author">
        <w:r w:rsidR="00404012">
          <w:t>,</w:t>
        </w:r>
      </w:ins>
      <w:r w:rsidR="00905126" w:rsidRPr="00A04B67">
        <w:t xml:space="preserve"> for any</w:t>
      </w:r>
      <w:r w:rsidR="00D31523" w:rsidRPr="00A04B67">
        <w:t xml:space="preserve"> adverse trends detected, </w:t>
      </w:r>
      <w:r w:rsidR="00263A63" w:rsidRPr="00A04B67">
        <w:t>considering</w:t>
      </w:r>
      <w:r w:rsidR="009C2D95" w:rsidRPr="00A04B67">
        <w:t xml:space="preserve"> possible improvements </w:t>
      </w:r>
      <w:r w:rsidR="00D31523" w:rsidRPr="00A04B67">
        <w:t xml:space="preserve">to the assigned IP(s) </w:t>
      </w:r>
      <w:r w:rsidR="009C2D95" w:rsidRPr="00A04B67">
        <w:t xml:space="preserve">in </w:t>
      </w:r>
      <w:r w:rsidR="00D31523" w:rsidRPr="00A04B67">
        <w:t xml:space="preserve">terms of </w:t>
      </w:r>
      <w:r w:rsidR="009C2D95" w:rsidRPr="00A04B67">
        <w:t>scope,</w:t>
      </w:r>
      <w:r w:rsidR="00AA53C6" w:rsidRPr="00A04B67">
        <w:t xml:space="preserve"> clarity, and adjustments in samples or hours</w:t>
      </w:r>
      <w:r w:rsidR="00EE2F7C" w:rsidRPr="00A04B67">
        <w:t>.</w:t>
      </w:r>
    </w:p>
    <w:p w14:paraId="434AF1DC" w14:textId="3DEBE229" w:rsidR="000032B3" w:rsidRPr="00A04B67" w:rsidRDefault="00D724BB" w:rsidP="009340F2">
      <w:pPr>
        <w:pStyle w:val="BodyText4"/>
      </w:pPr>
      <w:r w:rsidRPr="00A04B67">
        <w:t>To ensure th</w:t>
      </w:r>
      <w:r w:rsidR="005B6E91" w:rsidRPr="00A04B67">
        <w:t>at th</w:t>
      </w:r>
      <w:r w:rsidRPr="00A04B67">
        <w:t>e baseline IP monitoring efforts are aggregated</w:t>
      </w:r>
      <w:r w:rsidR="0025727F" w:rsidRPr="00A04B67">
        <w:t xml:space="preserve"> and that </w:t>
      </w:r>
      <w:r w:rsidR="005B6E91" w:rsidRPr="00A04B67">
        <w:t xml:space="preserve">results are </w:t>
      </w:r>
      <w:r w:rsidRPr="00A04B67">
        <w:t xml:space="preserve">documented, </w:t>
      </w:r>
      <w:r w:rsidR="005B6E91" w:rsidRPr="00A04B67">
        <w:t xml:space="preserve">the baseline IP leads will enter the results of their monitoring </w:t>
      </w:r>
      <w:r w:rsidR="00EF7050" w:rsidRPr="00A04B67">
        <w:t xml:space="preserve">on the </w:t>
      </w:r>
      <w:r w:rsidR="00BF7C28" w:rsidRPr="00A04B67">
        <w:t xml:space="preserve">NRC internal </w:t>
      </w:r>
      <w:ins w:id="59" w:author="Author">
        <w:r w:rsidR="008F58AF">
          <w:t xml:space="preserve">ROP Baseline </w:t>
        </w:r>
      </w:ins>
      <w:r w:rsidR="00EF7050" w:rsidRPr="00A04B67">
        <w:t>IP Leads SharePoint Site</w:t>
      </w:r>
      <w:r w:rsidR="0025727F" w:rsidRPr="00A04B67">
        <w:t xml:space="preserve"> </w:t>
      </w:r>
      <w:r w:rsidR="00E71F19" w:rsidRPr="00A04B67">
        <w:t>on a quarterly basis.</w:t>
      </w:r>
    </w:p>
    <w:p w14:paraId="5890C6EB" w14:textId="7C38EBE6" w:rsidR="00751FC1" w:rsidRDefault="002C4BB0" w:rsidP="00D30409">
      <w:pPr>
        <w:pStyle w:val="ListParagraph"/>
        <w:numPr>
          <w:ilvl w:val="1"/>
          <w:numId w:val="42"/>
        </w:numPr>
        <w:tabs>
          <w:tab w:val="clear" w:pos="1080"/>
        </w:tabs>
        <w:spacing w:after="220" w:line="240" w:lineRule="auto"/>
        <w:contextualSpacing w:val="0"/>
        <w:rPr>
          <w:ins w:id="60" w:author="Author"/>
        </w:rPr>
      </w:pPr>
      <w:ins w:id="61" w:author="Author">
        <w:r>
          <w:t xml:space="preserve">Baseline IP </w:t>
        </w:r>
        <w:r w:rsidR="00751FC1">
          <w:t>Assessment Meeting</w:t>
        </w:r>
      </w:ins>
    </w:p>
    <w:p w14:paraId="3163167D" w14:textId="1C599454" w:rsidR="006B4DF8" w:rsidRDefault="009D4A69" w:rsidP="009340F2">
      <w:pPr>
        <w:pStyle w:val="BodyText4"/>
        <w:rPr>
          <w:ins w:id="62" w:author="Author"/>
        </w:rPr>
      </w:pPr>
      <w:ins w:id="63" w:author="Author">
        <w:r>
          <w:t>Annually</w:t>
        </w:r>
        <w:r w:rsidR="00073224">
          <w:t>, t</w:t>
        </w:r>
        <w:r w:rsidR="006C7D03">
          <w:t>h</w:t>
        </w:r>
        <w:r w:rsidR="00A64786">
          <w:t>e staff will conduct a</w:t>
        </w:r>
        <w:r w:rsidR="00073224">
          <w:t xml:space="preserve"> </w:t>
        </w:r>
        <w:r w:rsidR="000A6B80" w:rsidRPr="000A6B80">
          <w:t>current year Q1 through Q4 Baseline IP Assessment Meeting</w:t>
        </w:r>
        <w:r w:rsidR="00BD1D7A">
          <w:t xml:space="preserve"> to </w:t>
        </w:r>
        <w:r w:rsidR="00ED3BAA">
          <w:t xml:space="preserve">collectively </w:t>
        </w:r>
        <w:r w:rsidR="00BD1D7A">
          <w:t xml:space="preserve">discuss </w:t>
        </w:r>
        <w:r w:rsidR="00ED3BAA">
          <w:t xml:space="preserve">any significant trends </w:t>
        </w:r>
        <w:r w:rsidR="00631422">
          <w:t xml:space="preserve">or issues </w:t>
        </w:r>
        <w:r w:rsidR="00B17467">
          <w:t xml:space="preserve">identified </w:t>
        </w:r>
        <w:r w:rsidR="00B3499E">
          <w:t xml:space="preserve">during </w:t>
        </w:r>
        <w:r w:rsidR="00A930CF">
          <w:t xml:space="preserve">the </w:t>
        </w:r>
        <w:r w:rsidR="0024656C">
          <w:t>evaluation</w:t>
        </w:r>
        <w:r w:rsidR="00FE338B">
          <w:t xml:space="preserve"> of</w:t>
        </w:r>
        <w:r w:rsidR="00D65B5A">
          <w:t xml:space="preserve"> their assigned</w:t>
        </w:r>
        <w:r w:rsidR="00B17467">
          <w:t xml:space="preserve"> IP</w:t>
        </w:r>
        <w:r w:rsidR="00E379EB">
          <w:t>s</w:t>
        </w:r>
        <w:r w:rsidR="00E864FD">
          <w:t xml:space="preserve">. </w:t>
        </w:r>
        <w:r w:rsidR="00866F76">
          <w:t>At</w:t>
        </w:r>
        <w:r w:rsidR="00D72ED8">
          <w:t xml:space="preserve"> a minimum, t</w:t>
        </w:r>
        <w:r w:rsidR="00B17467">
          <w:t xml:space="preserve">he topics </w:t>
        </w:r>
        <w:r w:rsidR="0051312F">
          <w:t>will</w:t>
        </w:r>
        <w:r w:rsidR="00D72ED8">
          <w:t xml:space="preserve"> </w:t>
        </w:r>
        <w:r w:rsidR="00905BE2">
          <w:t xml:space="preserve">include </w:t>
        </w:r>
        <w:r w:rsidR="00304265">
          <w:t xml:space="preserve">significant </w:t>
        </w:r>
        <w:r w:rsidR="0051312F">
          <w:t xml:space="preserve">trends </w:t>
        </w:r>
        <w:r w:rsidR="00816F74">
          <w:t xml:space="preserve">or issues </w:t>
        </w:r>
        <w:r w:rsidR="001E67ED">
          <w:t>covered in Exhibit 1</w:t>
        </w:r>
        <w:r w:rsidR="008C0D6A">
          <w:t xml:space="preserve">, </w:t>
        </w:r>
        <w:r w:rsidR="008F1407">
          <w:t xml:space="preserve">possible </w:t>
        </w:r>
        <w:r w:rsidR="00AB1E92">
          <w:t xml:space="preserve">program </w:t>
        </w:r>
        <w:r w:rsidR="008F1407">
          <w:t>generic implications</w:t>
        </w:r>
        <w:r w:rsidR="002D3DE7">
          <w:t xml:space="preserve">, </w:t>
        </w:r>
        <w:r w:rsidR="00CC388A">
          <w:t xml:space="preserve">operating experience-related issues, </w:t>
        </w:r>
        <w:r w:rsidR="002D3DE7">
          <w:t xml:space="preserve">and significant </w:t>
        </w:r>
        <w:r w:rsidR="002A7A97">
          <w:t>non</w:t>
        </w:r>
        <w:r w:rsidR="00507656" w:rsidRPr="00507656">
          <w:t>conformance with program guidance</w:t>
        </w:r>
        <w:r w:rsidR="00DE26F6">
          <w:t xml:space="preserve"> (e.g., IMC 0609 and 0611</w:t>
        </w:r>
        <w:r w:rsidR="00690B92">
          <w:t>, the Enforcement Policy, etc.)</w:t>
        </w:r>
        <w:r w:rsidR="00F368ED">
          <w:t>.</w:t>
        </w:r>
      </w:ins>
    </w:p>
    <w:p w14:paraId="4B0EED84" w14:textId="4F1BA8FC" w:rsidR="0042200F" w:rsidRDefault="0042200F" w:rsidP="00DB7F05">
      <w:pPr>
        <w:pStyle w:val="ListParagraph"/>
        <w:numPr>
          <w:ilvl w:val="1"/>
          <w:numId w:val="42"/>
        </w:numPr>
        <w:tabs>
          <w:tab w:val="clear" w:pos="1080"/>
        </w:tabs>
        <w:spacing w:after="220" w:line="240" w:lineRule="auto"/>
        <w:contextualSpacing w:val="0"/>
        <w:rPr>
          <w:ins w:id="64" w:author="Author"/>
        </w:rPr>
      </w:pPr>
      <w:ins w:id="65" w:author="Author">
        <w:r>
          <w:t>Baseline IP Monitoring Report</w:t>
        </w:r>
      </w:ins>
    </w:p>
    <w:p w14:paraId="535A400A" w14:textId="339C1AF4" w:rsidR="003B20D5" w:rsidRDefault="000D0532" w:rsidP="009340F2">
      <w:pPr>
        <w:pStyle w:val="BodyText4"/>
        <w:rPr>
          <w:ins w:id="66" w:author="Author"/>
        </w:rPr>
      </w:pPr>
      <w:ins w:id="67" w:author="Author">
        <w:r w:rsidRPr="00A04B67">
          <w:t xml:space="preserve">The </w:t>
        </w:r>
        <w:r w:rsidRPr="007E41B0">
          <w:t>Baseline IP Monitoring Coordinator</w:t>
        </w:r>
        <w:r>
          <w:t xml:space="preserve"> </w:t>
        </w:r>
        <w:r w:rsidRPr="00A04B67">
          <w:t>will aggregate the</w:t>
        </w:r>
        <w:r>
          <w:t xml:space="preserve"> current year</w:t>
        </w:r>
        <w:r w:rsidRPr="00A04B67">
          <w:t xml:space="preserve"> results </w:t>
        </w:r>
        <w:r w:rsidR="00287917">
          <w:t xml:space="preserve">from the Baseline IP Assessment meeting into a nonpublic </w:t>
        </w:r>
        <w:r w:rsidR="00287917" w:rsidRPr="00D571DF">
          <w:t>Baseline IP Monitoring Report</w:t>
        </w:r>
        <w:r w:rsidR="00C25AD8">
          <w:t>, which will be shared with stakeholders, as applicable, and forwarded for management consideration.</w:t>
        </w:r>
        <w:r>
          <w:t xml:space="preserve"> </w:t>
        </w:r>
        <w:r w:rsidRPr="00A04B67">
          <w:t>A summary of the most significant baseline IP monitoring results will be included in the annual ROP self-assessment SECY.</w:t>
        </w:r>
      </w:ins>
    </w:p>
    <w:p w14:paraId="7AD5B9C1" w14:textId="06C2E493" w:rsidR="00647DB4" w:rsidRPr="00A04B67" w:rsidRDefault="00647DB4" w:rsidP="009340F2">
      <w:pPr>
        <w:pStyle w:val="BodyText4"/>
        <w:rPr>
          <w:ins w:id="68" w:author="Author"/>
        </w:rPr>
      </w:pPr>
      <w:ins w:id="69" w:author="Author">
        <w:r w:rsidRPr="00A04B67">
          <w:t xml:space="preserve">The Baseline IP Monitoring </w:t>
        </w:r>
        <w:r>
          <w:t>Coordinator</w:t>
        </w:r>
        <w:r w:rsidRPr="00A04B67">
          <w:t xml:space="preserve"> will also </w:t>
        </w:r>
        <w:r>
          <w:t>ensure</w:t>
        </w:r>
        <w:r w:rsidRPr="00A04B67">
          <w:t xml:space="preserve"> the Operating Experience Branch </w:t>
        </w:r>
        <w:r>
          <w:t>is aware of</w:t>
        </w:r>
        <w:r w:rsidRPr="00A04B67">
          <w:t xml:space="preserve"> any significant trends in findings noted as part of this activity. IP leads </w:t>
        </w:r>
        <w:r>
          <w:t xml:space="preserve">will </w:t>
        </w:r>
        <w:r w:rsidRPr="00A04B67">
          <w:t>shar</w:t>
        </w:r>
        <w:r>
          <w:t>e</w:t>
        </w:r>
        <w:r w:rsidRPr="00A04B67">
          <w:t xml:space="preserve"> the results of </w:t>
        </w:r>
        <w:r>
          <w:t>assigned reviews</w:t>
        </w:r>
        <w:r w:rsidRPr="00A04B67">
          <w:t xml:space="preserve"> with </w:t>
        </w:r>
        <w:r>
          <w:t>management as appropriate</w:t>
        </w:r>
        <w:r w:rsidRPr="00A04B67">
          <w:t xml:space="preserve">, </w:t>
        </w:r>
        <w:r>
          <w:t xml:space="preserve">will </w:t>
        </w:r>
        <w:r w:rsidRPr="00A04B67">
          <w:t xml:space="preserve">process any IP revisions identified as part of this activity, and </w:t>
        </w:r>
        <w:r>
          <w:t xml:space="preserve">will </w:t>
        </w:r>
        <w:r w:rsidRPr="00A04B67">
          <w:t>creat</w:t>
        </w:r>
        <w:r>
          <w:t>e</w:t>
        </w:r>
        <w:r w:rsidRPr="00A04B67">
          <w:t xml:space="preserve"> and deliver any additional inspector training as required.</w:t>
        </w:r>
      </w:ins>
    </w:p>
    <w:p w14:paraId="0EBA5E8A" w14:textId="7455E1C3" w:rsidR="000059D2" w:rsidRDefault="000059D2" w:rsidP="00DB7F05">
      <w:pPr>
        <w:pStyle w:val="ListParagraph"/>
        <w:numPr>
          <w:ilvl w:val="1"/>
          <w:numId w:val="42"/>
        </w:numPr>
        <w:tabs>
          <w:tab w:val="clear" w:pos="1080"/>
        </w:tabs>
        <w:spacing w:after="220" w:line="240" w:lineRule="auto"/>
        <w:contextualSpacing w:val="0"/>
        <w:rPr>
          <w:ins w:id="70" w:author="Author"/>
        </w:rPr>
      </w:pPr>
      <w:ins w:id="71" w:author="Author">
        <w:r>
          <w:t>Timeline and Milestones</w:t>
        </w:r>
      </w:ins>
    </w:p>
    <w:p w14:paraId="02681B83" w14:textId="678069FC" w:rsidR="005A2497" w:rsidRPr="00182EA8" w:rsidRDefault="008F0FA1" w:rsidP="009340F2">
      <w:pPr>
        <w:pStyle w:val="BodyText4"/>
        <w:rPr>
          <w:rFonts w:eastAsia="Times New Roman"/>
        </w:rPr>
      </w:pPr>
      <w:ins w:id="72" w:author="Author">
        <w:r w:rsidRPr="008F0FA1">
          <w:t xml:space="preserve">Exhibit 2, “Timeline and Milestones for Monitoring Baseline Inspection Procedures,” </w:t>
        </w:r>
        <w:r>
          <w:t xml:space="preserve">shall be used </w:t>
        </w:r>
        <w:r w:rsidRPr="008F0FA1">
          <w:t>as a guide</w:t>
        </w:r>
        <w:r w:rsidR="00143B77">
          <w:t xml:space="preserve"> </w:t>
        </w:r>
        <w:r w:rsidR="00FB57DE">
          <w:t xml:space="preserve">as </w:t>
        </w:r>
        <w:r w:rsidR="00143B77">
          <w:t xml:space="preserve">the timeline to </w:t>
        </w:r>
        <w:r w:rsidR="00FE3B2E">
          <w:t>conduct</w:t>
        </w:r>
        <w:r w:rsidR="00143B77">
          <w:t xml:space="preserve"> </w:t>
        </w:r>
        <w:r w:rsidR="00A41232">
          <w:t xml:space="preserve">the </w:t>
        </w:r>
        <w:r w:rsidR="00143B77">
          <w:t>B</w:t>
        </w:r>
        <w:r w:rsidR="00BC3A94">
          <w:t xml:space="preserve">aseline IP </w:t>
        </w:r>
        <w:r w:rsidR="007D2C35">
          <w:t>evaluations</w:t>
        </w:r>
        <w:r w:rsidR="00BC3A94">
          <w:t xml:space="preserve">, </w:t>
        </w:r>
        <w:r w:rsidR="00A41232">
          <w:t>Baseline IP Assessment Meeting and</w:t>
        </w:r>
        <w:r w:rsidR="00792868">
          <w:t xml:space="preserve"> </w:t>
        </w:r>
        <w:r w:rsidR="00056530">
          <w:t xml:space="preserve">prepare </w:t>
        </w:r>
        <w:r w:rsidR="00E3311A">
          <w:t>the Baseline IP Monito</w:t>
        </w:r>
        <w:r w:rsidR="00E3311A" w:rsidRPr="00182EA8">
          <w:rPr>
            <w:rFonts w:eastAsia="Times New Roman"/>
          </w:rPr>
          <w:t>ring report</w:t>
        </w:r>
        <w:r w:rsidR="0099569F" w:rsidRPr="00182EA8">
          <w:rPr>
            <w:rFonts w:eastAsia="Times New Roman"/>
          </w:rPr>
          <w:t>.</w:t>
        </w:r>
      </w:ins>
    </w:p>
    <w:p w14:paraId="44E123E8" w14:textId="0D206748" w:rsidR="008977B1" w:rsidRPr="00DB7F05" w:rsidRDefault="00263A63" w:rsidP="00E22210">
      <w:pPr>
        <w:pStyle w:val="BodyText3"/>
        <w:numPr>
          <w:ilvl w:val="0"/>
          <w:numId w:val="45"/>
        </w:numPr>
      </w:pPr>
      <w:r w:rsidRPr="00DB7F05">
        <w:t xml:space="preserve">Comprehensive </w:t>
      </w:r>
      <w:r w:rsidR="009B2152" w:rsidRPr="00DB7F05">
        <w:t>Baseline Inspection Program Review</w:t>
      </w:r>
    </w:p>
    <w:p w14:paraId="23DC1BE6" w14:textId="77777777" w:rsidR="0098655C" w:rsidRDefault="001308F7" w:rsidP="00BE3D6C">
      <w:pPr>
        <w:pStyle w:val="ListParagraph"/>
        <w:numPr>
          <w:ilvl w:val="1"/>
          <w:numId w:val="43"/>
        </w:numPr>
        <w:tabs>
          <w:tab w:val="clear" w:pos="1080"/>
        </w:tabs>
        <w:spacing w:after="220" w:line="240" w:lineRule="auto"/>
        <w:contextualSpacing w:val="0"/>
        <w:rPr>
          <w:rFonts w:eastAsia="Times New Roman"/>
        </w:rPr>
      </w:pPr>
      <w:ins w:id="73" w:author="Author">
        <w:r>
          <w:rPr>
            <w:rFonts w:eastAsia="Times New Roman"/>
          </w:rPr>
          <w:t>Five-Year Comprehensive Baseline Inspection Program Review</w:t>
        </w:r>
      </w:ins>
    </w:p>
    <w:p w14:paraId="70562D23" w14:textId="77777777" w:rsidR="00F64BB5" w:rsidRDefault="00EC4A50" w:rsidP="00BE3D6C">
      <w:pPr>
        <w:pStyle w:val="BodyText4"/>
      </w:pPr>
      <w:r w:rsidRPr="74D65571">
        <w:t>T</w:t>
      </w:r>
      <w:r w:rsidR="00437C67" w:rsidRPr="74D65571">
        <w:t xml:space="preserve">he staff will conduct a comprehensive baseline inspection program review every </w:t>
      </w:r>
      <w:ins w:id="74" w:author="Author">
        <w:r w:rsidR="005B4B9A" w:rsidRPr="74D65571">
          <w:t>five</w:t>
        </w:r>
      </w:ins>
      <w:r w:rsidR="00437C67" w:rsidRPr="74D65571">
        <w:t xml:space="preserve"> year</w:t>
      </w:r>
      <w:ins w:id="75" w:author="Author">
        <w:r w:rsidR="005B4B9A" w:rsidRPr="74D65571">
          <w:t>s</w:t>
        </w:r>
      </w:ins>
      <w:r w:rsidRPr="74D65571">
        <w:t xml:space="preserve"> (the year</w:t>
      </w:r>
      <w:r w:rsidR="00437C67" w:rsidRPr="74D65571">
        <w:t xml:space="preserve"> after </w:t>
      </w:r>
      <w:r w:rsidR="00C767A0" w:rsidRPr="74D65571">
        <w:t xml:space="preserve">NRR has completed </w:t>
      </w:r>
      <w:r w:rsidR="00437C67" w:rsidRPr="74D65571">
        <w:t>ROP implementation audit</w:t>
      </w:r>
      <w:r w:rsidR="00C767A0" w:rsidRPr="74D65571">
        <w:t>s for all four regions</w:t>
      </w:r>
      <w:r w:rsidRPr="74D65571">
        <w:t>)</w:t>
      </w:r>
      <w:r w:rsidR="00437C67" w:rsidRPr="74D65571">
        <w:t xml:space="preserve">. This review will holistically evaluate the entire baseline inspection program for </w:t>
      </w:r>
      <w:r w:rsidR="00D25312" w:rsidRPr="74D65571">
        <w:t>meeting the intent of IMC</w:t>
      </w:r>
      <w:r w:rsidR="002B7678" w:rsidRPr="74D65571">
        <w:t> </w:t>
      </w:r>
      <w:r w:rsidR="00D25312" w:rsidRPr="74D65571">
        <w:t>0308</w:t>
      </w:r>
      <w:r w:rsidR="0090601C" w:rsidRPr="74D65571">
        <w:t xml:space="preserve"> and </w:t>
      </w:r>
      <w:ins w:id="76" w:author="Author">
        <w:r w:rsidR="00D609C4" w:rsidRPr="74D65571">
          <w:t xml:space="preserve">IMC 0308, </w:t>
        </w:r>
      </w:ins>
      <w:r w:rsidR="0090601C" w:rsidRPr="74D65571">
        <w:t xml:space="preserve">Attachment 2; </w:t>
      </w:r>
      <w:r w:rsidR="00437C67" w:rsidRPr="74D65571">
        <w:t>any necessary program</w:t>
      </w:r>
      <w:r w:rsidR="00D25312" w:rsidRPr="74D65571">
        <w:t>-</w:t>
      </w:r>
      <w:r w:rsidR="00437C67" w:rsidRPr="74D65571">
        <w:t>wide adjustments in inspection hours or samples; any opportunities for increased use of risk information in the program; any additions or deletions of baseline IPs; a</w:t>
      </w:r>
      <w:r w:rsidR="0090601C" w:rsidRPr="74D65571">
        <w:t xml:space="preserve">ny </w:t>
      </w:r>
      <w:ins w:id="77" w:author="Author">
        <w:r w:rsidR="0090601C" w:rsidRPr="74D65571">
          <w:t>proposed revisions of</w:t>
        </w:r>
      </w:ins>
      <w:r w:rsidR="0090601C" w:rsidRPr="74D65571">
        <w:t xml:space="preserve"> resource estimates, samples, or hours; a</w:t>
      </w:r>
      <w:r w:rsidR="00437C67" w:rsidRPr="74D65571">
        <w:t xml:space="preserve">nd any other improvements. </w:t>
      </w:r>
    </w:p>
    <w:p w14:paraId="71264549" w14:textId="6F0D67DB" w:rsidR="00B34EC6" w:rsidRPr="00A04B67" w:rsidRDefault="00EB7449" w:rsidP="00BE3D6C">
      <w:pPr>
        <w:pStyle w:val="BodyText4"/>
      </w:pPr>
      <w:r w:rsidRPr="00A04B67">
        <w:t>The</w:t>
      </w:r>
      <w:r w:rsidR="00A41042" w:rsidRPr="00A04B67">
        <w:t xml:space="preserve"> review will be conducted </w:t>
      </w:r>
      <w:r w:rsidR="009405B4" w:rsidRPr="00A04B67">
        <w:t xml:space="preserve">by a cross-functional team comprised of </w:t>
      </w:r>
      <w:ins w:id="78" w:author="Author">
        <w:r w:rsidR="00A91CBC" w:rsidRPr="00A04B67">
          <w:t>several</w:t>
        </w:r>
      </w:ins>
      <w:r w:rsidR="00134C83" w:rsidRPr="00A04B67">
        <w:t xml:space="preserve"> baseline IP leads</w:t>
      </w:r>
      <w:r w:rsidR="008F06BE" w:rsidRPr="00A04B67">
        <w:t xml:space="preserve"> and regional inspectors/staff,</w:t>
      </w:r>
      <w:r w:rsidR="008C5BA3" w:rsidRPr="00A04B67">
        <w:t xml:space="preserve"> with the team lead from DRO/IRIB.</w:t>
      </w:r>
      <w:r w:rsidR="00B34EC6" w:rsidRPr="00A04B67">
        <w:t xml:space="preserve"> The DRO Director will assign an SES sponsor for the baseline inspection program review who will provide oversight, guidance, and assistance with change management and resolving differing views, as requested by the review team.</w:t>
      </w:r>
    </w:p>
    <w:p w14:paraId="3E3BC808" w14:textId="7E1ACFD0" w:rsidR="001E4DFF" w:rsidRPr="00A04B67" w:rsidRDefault="008C5BA3" w:rsidP="009340F2">
      <w:pPr>
        <w:pStyle w:val="BodyText4"/>
        <w:rPr>
          <w:rFonts w:eastAsia="Times New Roman"/>
        </w:rPr>
      </w:pPr>
      <w:r w:rsidRPr="74D65571">
        <w:rPr>
          <w:rFonts w:eastAsia="Times New Roman"/>
        </w:rPr>
        <w:t xml:space="preserve">Once the team is identified, </w:t>
      </w:r>
      <w:r w:rsidR="003131E9" w:rsidRPr="74D65571">
        <w:rPr>
          <w:rFonts w:eastAsia="Times New Roman"/>
        </w:rPr>
        <w:t xml:space="preserve">the team will use </w:t>
      </w:r>
      <w:r w:rsidR="009834CE" w:rsidRPr="74D65571">
        <w:rPr>
          <w:rFonts w:eastAsia="Times New Roman"/>
        </w:rPr>
        <w:t>Exhibit</w:t>
      </w:r>
      <w:r w:rsidR="003131E9" w:rsidRPr="74D65571">
        <w:rPr>
          <w:rFonts w:eastAsia="Times New Roman"/>
        </w:rPr>
        <w:t xml:space="preserve"> </w:t>
      </w:r>
      <w:ins w:id="79" w:author="Author">
        <w:r w:rsidR="000703C1" w:rsidRPr="74D65571">
          <w:rPr>
            <w:rFonts w:eastAsia="Times New Roman"/>
          </w:rPr>
          <w:t>3</w:t>
        </w:r>
      </w:ins>
      <w:r w:rsidR="003131E9" w:rsidRPr="74D65571">
        <w:rPr>
          <w:rFonts w:eastAsia="Times New Roman"/>
        </w:rPr>
        <w:t xml:space="preserve"> to develop </w:t>
      </w:r>
      <w:r w:rsidR="004810BE" w:rsidRPr="74D65571">
        <w:rPr>
          <w:rFonts w:eastAsia="Times New Roman"/>
        </w:rPr>
        <w:t xml:space="preserve">and </w:t>
      </w:r>
      <w:r w:rsidR="00B11133" w:rsidRPr="74D65571">
        <w:rPr>
          <w:rFonts w:eastAsia="Times New Roman"/>
        </w:rPr>
        <w:t>conduct</w:t>
      </w:r>
      <w:r w:rsidR="004810BE" w:rsidRPr="74D65571">
        <w:rPr>
          <w:rFonts w:eastAsia="Times New Roman"/>
        </w:rPr>
        <w:t xml:space="preserve"> </w:t>
      </w:r>
      <w:r w:rsidR="003131E9" w:rsidRPr="74D65571">
        <w:rPr>
          <w:rFonts w:eastAsia="Times New Roman"/>
        </w:rPr>
        <w:t xml:space="preserve">a web-based survey </w:t>
      </w:r>
      <w:r w:rsidR="00837EC6" w:rsidRPr="74D65571">
        <w:rPr>
          <w:rFonts w:eastAsia="Times New Roman"/>
        </w:rPr>
        <w:t>intended to be completed by</w:t>
      </w:r>
      <w:r w:rsidR="003131E9" w:rsidRPr="74D65571">
        <w:rPr>
          <w:rFonts w:eastAsia="Times New Roman"/>
        </w:rPr>
        <w:t xml:space="preserve"> </w:t>
      </w:r>
      <w:r w:rsidR="009341E9" w:rsidRPr="74D65571">
        <w:rPr>
          <w:rFonts w:eastAsia="Times New Roman"/>
        </w:rPr>
        <w:t xml:space="preserve">all the </w:t>
      </w:r>
      <w:r w:rsidR="004B356E" w:rsidRPr="74D65571">
        <w:rPr>
          <w:rFonts w:eastAsia="Times New Roman"/>
        </w:rPr>
        <w:t xml:space="preserve">assigned </w:t>
      </w:r>
      <w:r w:rsidR="009341E9" w:rsidRPr="74D65571">
        <w:rPr>
          <w:rFonts w:eastAsia="Times New Roman"/>
        </w:rPr>
        <w:t>baseline IP leads</w:t>
      </w:r>
      <w:r w:rsidR="00837EC6" w:rsidRPr="74D65571">
        <w:rPr>
          <w:rFonts w:eastAsia="Times New Roman"/>
        </w:rPr>
        <w:t xml:space="preserve">, </w:t>
      </w:r>
      <w:r w:rsidR="009341E9" w:rsidRPr="74D65571">
        <w:rPr>
          <w:rFonts w:eastAsia="Times New Roman"/>
        </w:rPr>
        <w:t xml:space="preserve">a selection of </w:t>
      </w:r>
      <w:r w:rsidR="004810BE" w:rsidRPr="74D65571">
        <w:rPr>
          <w:rFonts w:eastAsia="Times New Roman"/>
        </w:rPr>
        <w:t xml:space="preserve">resident </w:t>
      </w:r>
      <w:r w:rsidR="007514EA" w:rsidRPr="74D65571">
        <w:rPr>
          <w:rFonts w:eastAsia="Times New Roman"/>
        </w:rPr>
        <w:t xml:space="preserve">and regional </w:t>
      </w:r>
      <w:r w:rsidR="004810BE" w:rsidRPr="74D65571">
        <w:rPr>
          <w:rFonts w:eastAsia="Times New Roman"/>
        </w:rPr>
        <w:t>inspectors</w:t>
      </w:r>
      <w:r w:rsidR="00837EC6" w:rsidRPr="74D65571">
        <w:rPr>
          <w:rFonts w:eastAsia="Times New Roman"/>
        </w:rPr>
        <w:t xml:space="preserve">, and any other staff </w:t>
      </w:r>
      <w:ins w:id="80" w:author="Author">
        <w:r w:rsidR="00837EC6" w:rsidRPr="74D65571">
          <w:rPr>
            <w:rFonts w:eastAsia="Times New Roman"/>
          </w:rPr>
          <w:t>who desire</w:t>
        </w:r>
      </w:ins>
      <w:r w:rsidR="00837EC6" w:rsidRPr="74D65571">
        <w:rPr>
          <w:rFonts w:eastAsia="Times New Roman"/>
        </w:rPr>
        <w:t xml:space="preserve"> to provide input per Exhibit </w:t>
      </w:r>
      <w:ins w:id="81" w:author="Author">
        <w:r w:rsidR="000703C1" w:rsidRPr="74D65571">
          <w:rPr>
            <w:rFonts w:eastAsia="Times New Roman"/>
          </w:rPr>
          <w:t>3</w:t>
        </w:r>
      </w:ins>
      <w:r w:rsidR="00837EC6" w:rsidRPr="74D65571">
        <w:rPr>
          <w:rFonts w:eastAsia="Times New Roman"/>
        </w:rPr>
        <w:t xml:space="preserve"> (e.g., PI program area lead</w:t>
      </w:r>
      <w:r w:rsidR="00816667" w:rsidRPr="74D65571">
        <w:rPr>
          <w:rFonts w:eastAsia="Times New Roman"/>
        </w:rPr>
        <w:t>, operating experience staff</w:t>
      </w:r>
      <w:r w:rsidR="00837EC6" w:rsidRPr="74D65571">
        <w:rPr>
          <w:rFonts w:eastAsia="Times New Roman"/>
        </w:rPr>
        <w:t>)</w:t>
      </w:r>
      <w:r w:rsidR="00877CEC" w:rsidRPr="74D65571">
        <w:rPr>
          <w:rFonts w:eastAsia="Times New Roman"/>
        </w:rPr>
        <w:t>. The results of this survey</w:t>
      </w:r>
      <w:r w:rsidR="003451B6" w:rsidRPr="74D65571">
        <w:rPr>
          <w:rFonts w:eastAsia="Times New Roman"/>
        </w:rPr>
        <w:t xml:space="preserve">, as well as recent </w:t>
      </w:r>
      <w:r w:rsidR="009B69DC" w:rsidRPr="74D65571">
        <w:rPr>
          <w:rFonts w:eastAsia="Times New Roman"/>
        </w:rPr>
        <w:t xml:space="preserve">areas of </w:t>
      </w:r>
      <w:r w:rsidR="003451B6" w:rsidRPr="74D65571">
        <w:rPr>
          <w:rFonts w:eastAsia="Times New Roman"/>
        </w:rPr>
        <w:t>management focus</w:t>
      </w:r>
      <w:r w:rsidR="009B69DC" w:rsidRPr="74D65571">
        <w:rPr>
          <w:rFonts w:eastAsia="Times New Roman"/>
        </w:rPr>
        <w:t>, licensee performance trends, and any recent Commission direction,</w:t>
      </w:r>
      <w:r w:rsidR="00877CEC" w:rsidRPr="74D65571">
        <w:rPr>
          <w:rFonts w:eastAsia="Times New Roman"/>
        </w:rPr>
        <w:t xml:space="preserve"> will </w:t>
      </w:r>
      <w:r w:rsidR="004810BE" w:rsidRPr="74D65571">
        <w:rPr>
          <w:rFonts w:eastAsia="Times New Roman"/>
        </w:rPr>
        <w:t xml:space="preserve">inform </w:t>
      </w:r>
      <w:r w:rsidR="00877CEC" w:rsidRPr="74D65571">
        <w:rPr>
          <w:rFonts w:eastAsia="Times New Roman"/>
        </w:rPr>
        <w:t xml:space="preserve">the team’s selection of </w:t>
      </w:r>
      <w:r w:rsidR="00D1284D" w:rsidRPr="74D65571">
        <w:rPr>
          <w:rFonts w:eastAsia="Times New Roman"/>
        </w:rPr>
        <w:t xml:space="preserve">one to </w:t>
      </w:r>
      <w:r w:rsidR="00790CE3" w:rsidRPr="74D65571">
        <w:rPr>
          <w:rFonts w:eastAsia="Times New Roman"/>
        </w:rPr>
        <w:t xml:space="preserve">two (nominal, 3 maximum) </w:t>
      </w:r>
      <w:r w:rsidR="00877CEC" w:rsidRPr="74D65571">
        <w:rPr>
          <w:rFonts w:eastAsia="Times New Roman"/>
        </w:rPr>
        <w:t>baseline inspection program review focus area</w:t>
      </w:r>
      <w:r w:rsidR="00CB1CBE" w:rsidRPr="74D65571">
        <w:rPr>
          <w:rFonts w:eastAsia="Times New Roman"/>
        </w:rPr>
        <w:t xml:space="preserve">s. Once the focus areas are determined, the team will draft a charter which will be </w:t>
      </w:r>
      <w:r w:rsidR="00790CE3" w:rsidRPr="74D65571">
        <w:rPr>
          <w:rFonts w:eastAsia="Times New Roman"/>
        </w:rPr>
        <w:t xml:space="preserve">reviewed and </w:t>
      </w:r>
      <w:r w:rsidR="00CB1CBE" w:rsidRPr="74D65571">
        <w:rPr>
          <w:rFonts w:eastAsia="Times New Roman"/>
        </w:rPr>
        <w:t>approved by the DRO Division Director</w:t>
      </w:r>
      <w:r w:rsidR="00790CE3" w:rsidRPr="74D65571">
        <w:rPr>
          <w:rFonts w:eastAsia="Times New Roman"/>
        </w:rPr>
        <w:t xml:space="preserve"> and then begin the review. </w:t>
      </w:r>
      <w:r w:rsidR="003451B6" w:rsidRPr="74D65571">
        <w:rPr>
          <w:rFonts w:eastAsia="Times New Roman"/>
        </w:rPr>
        <w:t>If the review’s focus area(s) is centered on a specific group of IPs, the leads for those IPs shall be invited to join the review team.</w:t>
      </w:r>
    </w:p>
    <w:p w14:paraId="5DB4D1B7" w14:textId="4AEB4B24" w:rsidR="00BA3B2F" w:rsidRPr="00664F9B" w:rsidRDefault="00790CE3" w:rsidP="009340F2">
      <w:pPr>
        <w:pStyle w:val="BodyText4"/>
        <w:rPr>
          <w:rFonts w:eastAsia="Times New Roman"/>
        </w:rPr>
      </w:pPr>
      <w:r w:rsidRPr="00664F9B">
        <w:rPr>
          <w:rFonts w:eastAsia="Times New Roman"/>
        </w:rPr>
        <w:t>The team will leverage</w:t>
      </w:r>
      <w:r w:rsidR="006461B1" w:rsidRPr="00664F9B">
        <w:rPr>
          <w:rFonts w:eastAsia="Times New Roman"/>
        </w:rPr>
        <w:t xml:space="preserve"> ROP program execution data to the maximum extent possible </w:t>
      </w:r>
      <w:r w:rsidRPr="00664F9B">
        <w:rPr>
          <w:rFonts w:eastAsia="Times New Roman"/>
        </w:rPr>
        <w:t xml:space="preserve">in both the review and in the development and justification for any </w:t>
      </w:r>
      <w:r w:rsidR="00DB57AE" w:rsidRPr="00664F9B">
        <w:rPr>
          <w:rFonts w:eastAsia="Times New Roman"/>
        </w:rPr>
        <w:t>recommended improvements</w:t>
      </w:r>
      <w:r w:rsidR="006461B1" w:rsidRPr="00664F9B">
        <w:rPr>
          <w:rFonts w:eastAsia="Times New Roman"/>
        </w:rPr>
        <w:t xml:space="preserve"> to the baseline inspection program. </w:t>
      </w:r>
      <w:r w:rsidRPr="00664F9B">
        <w:rPr>
          <w:rFonts w:eastAsia="Times New Roman"/>
        </w:rPr>
        <w:t xml:space="preserve">Additionally, the review team </w:t>
      </w:r>
      <w:r w:rsidR="003A51B0" w:rsidRPr="00664F9B">
        <w:rPr>
          <w:rFonts w:eastAsia="Times New Roman"/>
        </w:rPr>
        <w:t xml:space="preserve">shall </w:t>
      </w:r>
      <w:r w:rsidRPr="00664F9B">
        <w:rPr>
          <w:rFonts w:eastAsia="Times New Roman"/>
        </w:rPr>
        <w:t xml:space="preserve">look for opportunities to further risk-inform the baseline inspection program. </w:t>
      </w:r>
      <w:r w:rsidR="00E91A45" w:rsidRPr="00664F9B">
        <w:rPr>
          <w:rFonts w:eastAsia="Times New Roman"/>
        </w:rPr>
        <w:t xml:space="preserve">The team </w:t>
      </w:r>
      <w:r w:rsidR="003A51B0" w:rsidRPr="00664F9B">
        <w:rPr>
          <w:rFonts w:eastAsia="Times New Roman"/>
        </w:rPr>
        <w:t>will</w:t>
      </w:r>
      <w:r w:rsidRPr="00664F9B">
        <w:rPr>
          <w:rFonts w:eastAsia="Times New Roman"/>
        </w:rPr>
        <w:t xml:space="preserve"> </w:t>
      </w:r>
      <w:r w:rsidR="00E91A45" w:rsidRPr="00664F9B">
        <w:rPr>
          <w:rFonts w:eastAsia="Times New Roman"/>
        </w:rPr>
        <w:t xml:space="preserve">also </w:t>
      </w:r>
      <w:r w:rsidRPr="00664F9B">
        <w:rPr>
          <w:rFonts w:eastAsia="Times New Roman"/>
        </w:rPr>
        <w:t>utilize risk-informed approaches in developing recommendations and decision-making during the review.</w:t>
      </w:r>
    </w:p>
    <w:p w14:paraId="1A2B33E5" w14:textId="22FDFF58" w:rsidR="00856439" w:rsidRPr="00A04E76" w:rsidRDefault="00856439" w:rsidP="00A04E76">
      <w:pPr>
        <w:pStyle w:val="ListParagraph"/>
        <w:numPr>
          <w:ilvl w:val="1"/>
          <w:numId w:val="43"/>
        </w:numPr>
        <w:tabs>
          <w:tab w:val="clear" w:pos="1080"/>
        </w:tabs>
        <w:spacing w:after="220" w:line="240" w:lineRule="auto"/>
        <w:contextualSpacing w:val="0"/>
        <w:rPr>
          <w:ins w:id="82" w:author="Author"/>
          <w:rFonts w:eastAsia="Times New Roman"/>
        </w:rPr>
      </w:pPr>
      <w:ins w:id="83" w:author="Author">
        <w:r w:rsidRPr="00A04E76">
          <w:rPr>
            <w:rFonts w:eastAsia="Times New Roman"/>
          </w:rPr>
          <w:t>Comprehensive Baseline Inspection Program Review Report</w:t>
        </w:r>
      </w:ins>
    </w:p>
    <w:p w14:paraId="727C6D29" w14:textId="55D24FD1" w:rsidR="00FA7E04" w:rsidRPr="00A04E76" w:rsidRDefault="00D335C7" w:rsidP="00A04E76">
      <w:pPr>
        <w:pStyle w:val="BodyText4"/>
        <w:rPr>
          <w:ins w:id="84" w:author="Author"/>
        </w:rPr>
      </w:pPr>
      <w:r w:rsidRPr="00A04E76">
        <w:t>Once the review is complete and recommendations are dev</w:t>
      </w:r>
      <w:r w:rsidR="00A33C0B" w:rsidRPr="00A04E76">
        <w:t>eloped, the review team will present their results and recommendations</w:t>
      </w:r>
      <w:r w:rsidR="009B69DC" w:rsidRPr="00A04E76">
        <w:t>, if any,</w:t>
      </w:r>
      <w:r w:rsidR="00A33C0B" w:rsidRPr="00A04E76">
        <w:t xml:space="preserve"> to DRO management</w:t>
      </w:r>
      <w:r w:rsidR="005F3ECF" w:rsidRPr="00A04E76">
        <w:t xml:space="preserve"> and </w:t>
      </w:r>
      <w:r w:rsidR="00A33C0B" w:rsidRPr="00A04E76">
        <w:t xml:space="preserve">branch chiefs, </w:t>
      </w:r>
      <w:r w:rsidR="005F3ECF" w:rsidRPr="00A04E76">
        <w:t xml:space="preserve">and the regional technical support and assessment branch chiefs and team leads </w:t>
      </w:r>
      <w:r w:rsidR="00A33C0B" w:rsidRPr="00A04E76">
        <w:t xml:space="preserve">and regional </w:t>
      </w:r>
      <w:bookmarkStart w:id="85" w:name="_Hlk109371247"/>
      <w:r w:rsidR="00A33C0B" w:rsidRPr="00A04E76">
        <w:t xml:space="preserve">DRP/DRS </w:t>
      </w:r>
      <w:ins w:id="86" w:author="Author">
        <w:r w:rsidR="00A33C0B" w:rsidRPr="00A04E76">
          <w:t>and DORS/DRSS</w:t>
        </w:r>
        <w:bookmarkEnd w:id="85"/>
        <w:r w:rsidR="00A33C0B" w:rsidRPr="00A04E76">
          <w:t xml:space="preserve"> </w:t>
        </w:r>
      </w:ins>
      <w:r w:rsidR="00433906" w:rsidRPr="00A04E76">
        <w:t xml:space="preserve">management. </w:t>
      </w:r>
      <w:r w:rsidR="000E0979" w:rsidRPr="00A04E76">
        <w:t xml:space="preserve">Once these presentations are complete and the team has made any necessary adjustments </w:t>
      </w:r>
      <w:r w:rsidR="00922B5B" w:rsidRPr="00A04E76">
        <w:t xml:space="preserve">to ensure alignment, the </w:t>
      </w:r>
      <w:r w:rsidR="005271B7" w:rsidRPr="00A04E76">
        <w:t xml:space="preserve">review team will issue a memo documenting the results of the review and any recommendations for improvement. </w:t>
      </w:r>
      <w:r w:rsidR="009B69DC" w:rsidRPr="00A04E76">
        <w:t xml:space="preserve">Appropriate staff </w:t>
      </w:r>
      <w:r w:rsidR="00983686" w:rsidRPr="00A04E76">
        <w:t xml:space="preserve">will proceed to </w:t>
      </w:r>
      <w:r w:rsidR="00EB7449" w:rsidRPr="00A04E76">
        <w:t>implement any recommendations approved by management for implementation, including revisions to baseline IPs or other actions</w:t>
      </w:r>
      <w:r w:rsidR="008861E8" w:rsidRPr="00A04E76">
        <w:t>, as required</w:t>
      </w:r>
      <w:r w:rsidR="00EB7449" w:rsidRPr="00A04E76">
        <w:t>.</w:t>
      </w:r>
      <w:r w:rsidR="008861E8" w:rsidRPr="00A04E76">
        <w:t xml:space="preserve"> Recommendations from the review which may be more complex or require coordination between multiple IP leads </w:t>
      </w:r>
      <w:r w:rsidR="003C06A1" w:rsidRPr="00A04E76">
        <w:t>shall</w:t>
      </w:r>
      <w:r w:rsidR="008861E8" w:rsidRPr="00A04E76">
        <w:t xml:space="preserve"> be entered into the ROP lessons learned tracker.</w:t>
      </w:r>
    </w:p>
    <w:p w14:paraId="3738B3A9" w14:textId="65A36D73" w:rsidR="00745296" w:rsidRPr="00890D2B" w:rsidRDefault="001F7346" w:rsidP="001F7346">
      <w:pPr>
        <w:spacing w:after="220" w:line="240" w:lineRule="auto"/>
        <w:ind w:left="1080" w:hanging="360"/>
        <w:rPr>
          <w:ins w:id="87" w:author="Author"/>
          <w:rFonts w:eastAsia="Times New Roman"/>
        </w:rPr>
      </w:pPr>
      <w:ins w:id="88" w:author="Author">
        <w:r>
          <w:rPr>
            <w:rFonts w:eastAsia="Times New Roman"/>
          </w:rPr>
          <w:t>3.</w:t>
        </w:r>
        <w:r>
          <w:rPr>
            <w:rFonts w:eastAsia="Times New Roman"/>
          </w:rPr>
          <w:tab/>
        </w:r>
        <w:r w:rsidR="00745296" w:rsidRPr="00890D2B">
          <w:rPr>
            <w:rFonts w:eastAsia="Times New Roman"/>
          </w:rPr>
          <w:t>Timeline and Milestones</w:t>
        </w:r>
      </w:ins>
    </w:p>
    <w:p w14:paraId="47902FD0" w14:textId="51EC2F99" w:rsidR="00745296" w:rsidRPr="00A04E76" w:rsidRDefault="0036643A" w:rsidP="00A04E76">
      <w:pPr>
        <w:pStyle w:val="BodyText4"/>
      </w:pPr>
      <w:ins w:id="89" w:author="Author">
        <w:r w:rsidRPr="00A04E76">
          <w:t>Exhibit 4, “</w:t>
        </w:r>
        <w:r w:rsidRPr="00A04B67">
          <w:t>Timeline and Milestones for Baseline Inspection Program Review</w:t>
        </w:r>
        <w:r w:rsidR="002D2E31">
          <w:t>,”</w:t>
        </w:r>
        <w:r w:rsidRPr="00A04E76">
          <w:t xml:space="preserve"> </w:t>
        </w:r>
        <w:r w:rsidR="002D2E31" w:rsidRPr="00A04E76">
          <w:t xml:space="preserve">shall be </w:t>
        </w:r>
        <w:r w:rsidR="00133E37" w:rsidRPr="00A04E76">
          <w:t xml:space="preserve">used as a guide for milestones and timelines </w:t>
        </w:r>
        <w:r w:rsidR="00550C34" w:rsidRPr="00A04E76">
          <w:t xml:space="preserve">to conduct the Comprehensive </w:t>
        </w:r>
        <w:r w:rsidR="005078E7" w:rsidRPr="00A04E76">
          <w:t xml:space="preserve">Baseline Inspection </w:t>
        </w:r>
        <w:r w:rsidR="00550C34" w:rsidRPr="00A04E76">
          <w:t>Program Review</w:t>
        </w:r>
        <w:r w:rsidR="00745296" w:rsidRPr="00A04E76">
          <w:t>.</w:t>
        </w:r>
      </w:ins>
    </w:p>
    <w:p w14:paraId="7789ABE0" w14:textId="611AFAD4" w:rsidR="008977B1" w:rsidRPr="001F7346" w:rsidRDefault="00A81C89" w:rsidP="00A81C89">
      <w:pPr>
        <w:spacing w:after="220" w:line="240" w:lineRule="auto"/>
        <w:ind w:left="1080" w:hanging="360"/>
        <w:rPr>
          <w:rFonts w:eastAsia="Times New Roman"/>
        </w:rPr>
      </w:pPr>
      <w:ins w:id="90" w:author="Author">
        <w:r>
          <w:rPr>
            <w:rFonts w:eastAsia="Times New Roman"/>
          </w:rPr>
          <w:t>4.</w:t>
        </w:r>
        <w:r>
          <w:rPr>
            <w:rFonts w:eastAsia="Times New Roman"/>
          </w:rPr>
          <w:tab/>
        </w:r>
      </w:ins>
      <w:r w:rsidR="008977B1" w:rsidRPr="001F7346">
        <w:rPr>
          <w:rFonts w:eastAsia="Times New Roman"/>
        </w:rPr>
        <w:t>Effectiveness Review</w:t>
      </w:r>
      <w:r w:rsidR="00654672" w:rsidRPr="001F7346">
        <w:rPr>
          <w:rFonts w:eastAsia="Times New Roman"/>
        </w:rPr>
        <w:t>s</w:t>
      </w:r>
    </w:p>
    <w:p w14:paraId="7917D8EF" w14:textId="004CEE6E" w:rsidR="00D21F08" w:rsidRPr="00A04E76" w:rsidRDefault="008241E4" w:rsidP="00A04E76">
      <w:pPr>
        <w:pStyle w:val="BodyText4"/>
      </w:pPr>
      <w:r w:rsidRPr="00A04B67">
        <w:t>I</w:t>
      </w:r>
      <w:r w:rsidRPr="00A04E76">
        <w:t>f a revision to a baseline IP meets the threshold for an effectiveness review as described in IMC 0307</w:t>
      </w:r>
      <w:r w:rsidR="00D21F08" w:rsidRPr="00A04E76">
        <w:t xml:space="preserve">, </w:t>
      </w:r>
      <w:r w:rsidRPr="00A04E76">
        <w:t xml:space="preserve">the </w:t>
      </w:r>
      <w:r w:rsidR="000505D0" w:rsidRPr="00A04E76">
        <w:t>a</w:t>
      </w:r>
      <w:r w:rsidR="00E002E5" w:rsidRPr="00A04E76">
        <w:t>ssigned</w:t>
      </w:r>
      <w:r w:rsidR="000505D0" w:rsidRPr="00A04E76">
        <w:t xml:space="preserve"> baseline IP lead </w:t>
      </w:r>
      <w:ins w:id="91" w:author="Author">
        <w:r w:rsidR="00A8223E" w:rsidRPr="00A04E76">
          <w:t>should be involved in</w:t>
        </w:r>
      </w:ins>
      <w:r w:rsidR="000505D0" w:rsidRPr="00A04E76">
        <w:t xml:space="preserve"> the </w:t>
      </w:r>
      <w:r w:rsidR="00D21F08" w:rsidRPr="00A04E76">
        <w:t xml:space="preserve">effectiveness review. The effectiveness review </w:t>
      </w:r>
      <w:r w:rsidR="001C13C1" w:rsidRPr="00A04E76">
        <w:t xml:space="preserve">shall </w:t>
      </w:r>
      <w:r w:rsidR="00D21F08" w:rsidRPr="00A04E76">
        <w:t>follow the process described in IMC 0307.</w:t>
      </w:r>
    </w:p>
    <w:p w14:paraId="58A14A55" w14:textId="77777777" w:rsidR="00ED35DC" w:rsidRPr="00A04B67" w:rsidRDefault="00C51A30" w:rsidP="004719DD">
      <w:pPr>
        <w:pStyle w:val="Heading1"/>
      </w:pPr>
      <w:r w:rsidRPr="00A04B67">
        <w:t>0307B-0</w:t>
      </w:r>
      <w:r w:rsidR="00EC3EA8" w:rsidRPr="00A04B67">
        <w:t>6</w:t>
      </w:r>
      <w:r w:rsidRPr="00A04B67">
        <w:tab/>
        <w:t>REFERENCES</w:t>
      </w:r>
    </w:p>
    <w:p w14:paraId="1FC37F1B" w14:textId="1FCB5955" w:rsidR="00CA04CC" w:rsidRPr="00A04B67" w:rsidRDefault="00CA04CC" w:rsidP="00397B0D">
      <w:pPr>
        <w:pStyle w:val="BodyText"/>
      </w:pPr>
      <w:r w:rsidRPr="00A04B67">
        <w:t xml:space="preserve">IMC 0040, </w:t>
      </w:r>
      <w:r w:rsidR="0054092B">
        <w:t>“</w:t>
      </w:r>
      <w:r w:rsidRPr="00A04B67">
        <w:t>Preparing, Revising, and Issuing Documents for the NRC Inspection Manual</w:t>
      </w:r>
      <w:r w:rsidR="0054092B">
        <w:t>”</w:t>
      </w:r>
    </w:p>
    <w:p w14:paraId="73921323" w14:textId="074C0F12" w:rsidR="00F11545" w:rsidRPr="00A04B67" w:rsidRDefault="00F11545" w:rsidP="00397B0D">
      <w:pPr>
        <w:pStyle w:val="BodyText"/>
      </w:pPr>
      <w:r w:rsidRPr="00A04B67">
        <w:t xml:space="preserve">IMC 0307, </w:t>
      </w:r>
      <w:r w:rsidR="0054092B">
        <w:t>“</w:t>
      </w:r>
      <w:r w:rsidRPr="00A04B67">
        <w:t>Reactor Oversight Process Self-Assessment Program</w:t>
      </w:r>
      <w:r w:rsidR="0054092B">
        <w:t>”</w:t>
      </w:r>
    </w:p>
    <w:p w14:paraId="65AE9D4B" w14:textId="560370F7" w:rsidR="001E29B4" w:rsidRDefault="001E29B4" w:rsidP="00397B0D">
      <w:pPr>
        <w:pStyle w:val="BodyText"/>
        <w:rPr>
          <w:ins w:id="92" w:author="Author"/>
        </w:rPr>
      </w:pPr>
      <w:r w:rsidRPr="00A04B67">
        <w:t xml:space="preserve">IMC 0308, </w:t>
      </w:r>
      <w:r w:rsidR="0054092B">
        <w:t>“</w:t>
      </w:r>
      <w:r w:rsidRPr="00A04B67">
        <w:t>Reactor Oversight Process Basis Document</w:t>
      </w:r>
      <w:r w:rsidR="0054092B">
        <w:t>”</w:t>
      </w:r>
    </w:p>
    <w:p w14:paraId="13E4E7B2" w14:textId="6F238ED3" w:rsidR="004F3AF4" w:rsidRPr="00A04B67" w:rsidRDefault="004F3AF4" w:rsidP="00397B0D">
      <w:pPr>
        <w:pStyle w:val="BodyText"/>
      </w:pPr>
      <w:ins w:id="93" w:author="Author">
        <w:r>
          <w:t>IMC 0609, “</w:t>
        </w:r>
        <w:r w:rsidR="008D061F" w:rsidRPr="008D061F">
          <w:t>Significance Determination Process</w:t>
        </w:r>
        <w:r w:rsidR="008D061F">
          <w:t>”</w:t>
        </w:r>
      </w:ins>
    </w:p>
    <w:p w14:paraId="4C96889D" w14:textId="1CCE07CE" w:rsidR="00B20C2F" w:rsidRPr="00A04B67" w:rsidRDefault="00B20C2F" w:rsidP="00397B0D">
      <w:pPr>
        <w:pStyle w:val="BodyText"/>
      </w:pPr>
      <w:r w:rsidRPr="00A04B67">
        <w:t xml:space="preserve">IMC 0611, </w:t>
      </w:r>
      <w:r w:rsidR="0054092B">
        <w:t>“</w:t>
      </w:r>
      <w:r w:rsidRPr="00A04B67">
        <w:t>Power Reactor Inspection Reports</w:t>
      </w:r>
      <w:r w:rsidR="0054092B">
        <w:t>”</w:t>
      </w:r>
    </w:p>
    <w:p w14:paraId="6B78C3ED" w14:textId="62599161" w:rsidR="005D7D52" w:rsidRPr="00A04B67" w:rsidRDefault="00F11545" w:rsidP="00397B0D">
      <w:pPr>
        <w:pStyle w:val="BodyText"/>
      </w:pPr>
      <w:r w:rsidRPr="00A04B67">
        <w:t xml:space="preserve">IMC 0801, </w:t>
      </w:r>
      <w:r w:rsidR="0054092B">
        <w:t>“</w:t>
      </w:r>
      <w:r w:rsidR="007B7FAF" w:rsidRPr="00A04B67">
        <w:t>Inspection Program</w:t>
      </w:r>
      <w:r w:rsidR="005D7D52" w:rsidRPr="00A04B67">
        <w:t xml:space="preserve"> Feedback </w:t>
      </w:r>
      <w:r w:rsidR="007B7FAF" w:rsidRPr="00A04B67">
        <w:t>Process</w:t>
      </w:r>
      <w:r w:rsidR="0054092B">
        <w:t>”</w:t>
      </w:r>
    </w:p>
    <w:p w14:paraId="22873DA8" w14:textId="027FF5D1" w:rsidR="00653EC2" w:rsidRPr="00A04B67" w:rsidRDefault="00653EC2" w:rsidP="00397B0D">
      <w:pPr>
        <w:pStyle w:val="BodyText"/>
      </w:pPr>
      <w:r w:rsidRPr="00A04B67">
        <w:t>IMC</w:t>
      </w:r>
      <w:r w:rsidR="00095DF1" w:rsidRPr="00A04B67">
        <w:t xml:space="preserve"> 2523, </w:t>
      </w:r>
      <w:r w:rsidR="0054092B">
        <w:t>“</w:t>
      </w:r>
      <w:r w:rsidR="00095DF1" w:rsidRPr="00A04B67">
        <w:t>NRC Application of the Reactor Operating Experience Program in NRC Oversight Processes</w:t>
      </w:r>
      <w:r w:rsidR="0054092B">
        <w:t>”</w:t>
      </w:r>
    </w:p>
    <w:p w14:paraId="28982FAF" w14:textId="4C230910" w:rsidR="00BD2ECA" w:rsidRPr="00A04B67" w:rsidRDefault="00BD2ECA" w:rsidP="00397B0D">
      <w:pPr>
        <w:pStyle w:val="BodyText"/>
      </w:pPr>
      <w:r w:rsidRPr="00A04B67">
        <w:t xml:space="preserve">IP </w:t>
      </w:r>
      <w:proofErr w:type="gramStart"/>
      <w:r w:rsidRPr="00A04B67">
        <w:t>Lead</w:t>
      </w:r>
      <w:proofErr w:type="gramEnd"/>
      <w:r w:rsidRPr="00A04B67">
        <w:t xml:space="preserve"> Desktop Guide</w:t>
      </w:r>
      <w:r w:rsidR="00EF7050" w:rsidRPr="00A04B67">
        <w:t>, located on the</w:t>
      </w:r>
      <w:r w:rsidR="00BF7C28" w:rsidRPr="00A04B67">
        <w:t xml:space="preserve"> internal</w:t>
      </w:r>
      <w:r w:rsidR="00EF7050" w:rsidRPr="00A04B67">
        <w:t xml:space="preserve"> </w:t>
      </w:r>
      <w:ins w:id="94" w:author="Author">
        <w:r w:rsidR="003A7247">
          <w:t xml:space="preserve">ROP Baseline </w:t>
        </w:r>
      </w:ins>
      <w:r w:rsidR="00EF7050" w:rsidRPr="00A04B67">
        <w:t>IP Leads SharePoint Site</w:t>
      </w:r>
      <w:r w:rsidR="0054092B">
        <w:t xml:space="preserve"> (</w:t>
      </w:r>
      <w:ins w:id="95" w:author="Author">
        <w:r w:rsidR="009A4466">
          <w:fldChar w:fldCharType="begin"/>
        </w:r>
        <w:r w:rsidR="009A4466">
          <w:instrText xml:space="preserve"> HYPERLINK "</w:instrText>
        </w:r>
        <w:r w:rsidR="009A4466" w:rsidRPr="009A4466">
          <w:instrText>https://usnrc.sharepoint.com/teams/ROPBaselineInspectionProcedureLeads</w:instrText>
        </w:r>
        <w:r w:rsidR="009A4466">
          <w:instrText xml:space="preserve">" </w:instrText>
        </w:r>
        <w:r w:rsidR="009A4466">
          <w:fldChar w:fldCharType="separate"/>
        </w:r>
        <w:r w:rsidR="009A4466" w:rsidRPr="00742989">
          <w:rPr>
            <w:rStyle w:val="Hyperlink"/>
          </w:rPr>
          <w:t>https://usnrc.sharepoint.com/teams/ROPBaselineInspectionProcedureLeads</w:t>
        </w:r>
        <w:r w:rsidR="009A4466">
          <w:fldChar w:fldCharType="end"/>
        </w:r>
        <w:r w:rsidR="009A4466">
          <w:t xml:space="preserve">, </w:t>
        </w:r>
      </w:ins>
      <w:r w:rsidR="0054092B">
        <w:t>nonpublic)</w:t>
      </w:r>
    </w:p>
    <w:p w14:paraId="58B9DD02" w14:textId="2D0B9E70" w:rsidR="00F420B5" w:rsidRDefault="00F420B5" w:rsidP="00397B0D">
      <w:pPr>
        <w:pStyle w:val="BodyText"/>
      </w:pPr>
      <w:r>
        <w:t>MD 8.</w:t>
      </w:r>
      <w:r w:rsidR="00EB1BD4">
        <w:t>1</w:t>
      </w:r>
      <w:r>
        <w:t>3, “</w:t>
      </w:r>
      <w:r w:rsidR="00CC5F12" w:rsidRPr="00CC5F12">
        <w:t>Reactor Oversight Process</w:t>
      </w:r>
      <w:r w:rsidR="00995296">
        <w:t>”</w:t>
      </w:r>
    </w:p>
    <w:p w14:paraId="48F92113" w14:textId="12643CC3" w:rsidR="00543135" w:rsidRPr="00A04B67" w:rsidRDefault="0054092B" w:rsidP="00397B0D">
      <w:pPr>
        <w:pStyle w:val="BodyText"/>
      </w:pPr>
      <w:r>
        <w:t xml:space="preserve">NRR Office Instruction </w:t>
      </w:r>
      <w:r w:rsidR="00543135" w:rsidRPr="00A04B67">
        <w:t xml:space="preserve">OVRST-102, </w:t>
      </w:r>
      <w:r>
        <w:t>“</w:t>
      </w:r>
      <w:r w:rsidR="00543135" w:rsidRPr="00A04B67">
        <w:t>NRR Procedures for Processing Inspection Manual Documents</w:t>
      </w:r>
      <w:r>
        <w:t>” (nonpublic)</w:t>
      </w:r>
    </w:p>
    <w:p w14:paraId="580D9B0E" w14:textId="77777777" w:rsidR="0097254B" w:rsidRPr="00A04B67" w:rsidRDefault="0097254B" w:rsidP="00397B0D">
      <w:pPr>
        <w:pStyle w:val="Title"/>
        <w:spacing w:after="440"/>
      </w:pPr>
      <w:r w:rsidRPr="00A04B67">
        <w:t>END</w:t>
      </w:r>
    </w:p>
    <w:p w14:paraId="0776F198" w14:textId="22639BD9" w:rsidR="0097254B" w:rsidRPr="00A04B67" w:rsidRDefault="005A5100" w:rsidP="00FF38FA">
      <w:pPr>
        <w:pStyle w:val="BodyText"/>
      </w:pPr>
      <w:r w:rsidRPr="00A04B67">
        <w:t>Exhibit</w:t>
      </w:r>
      <w:r w:rsidR="0097254B" w:rsidRPr="00A04B67">
        <w:t xml:space="preserve"> 1: </w:t>
      </w:r>
      <w:r w:rsidR="00B95A17" w:rsidRPr="00A04B67">
        <w:t>Baseline Inspection Procedure Monitoring Guide</w:t>
      </w:r>
    </w:p>
    <w:p w14:paraId="31A46A0F" w14:textId="625E9BEA" w:rsidR="00D16DC8" w:rsidRDefault="005A5100" w:rsidP="00FF38FA">
      <w:pPr>
        <w:pStyle w:val="BodyText"/>
        <w:rPr>
          <w:ins w:id="96" w:author="Author"/>
        </w:rPr>
      </w:pPr>
      <w:r w:rsidRPr="00A04B67">
        <w:t>Exhibit</w:t>
      </w:r>
      <w:r w:rsidR="0097254B" w:rsidRPr="00A04B67">
        <w:t xml:space="preserve"> 2:</w:t>
      </w:r>
      <w:r w:rsidR="00B95A17" w:rsidRPr="00A04B67">
        <w:t xml:space="preserve"> </w:t>
      </w:r>
      <w:ins w:id="97" w:author="Author">
        <w:r w:rsidR="00236B6B" w:rsidRPr="000703C1">
          <w:t>Timeline and Milestones for Monitoring Baseline Inspection Procedures</w:t>
        </w:r>
      </w:ins>
    </w:p>
    <w:p w14:paraId="5E149BB8" w14:textId="62903E31" w:rsidR="0097254B" w:rsidRPr="00A04B67" w:rsidRDefault="00D16DC8" w:rsidP="00FF38FA">
      <w:pPr>
        <w:pStyle w:val="BodyText"/>
      </w:pPr>
      <w:ins w:id="98" w:author="Author">
        <w:r>
          <w:t xml:space="preserve">Exhibit </w:t>
        </w:r>
        <w:r w:rsidR="00236B6B">
          <w:t xml:space="preserve">3. Comprehensive </w:t>
        </w:r>
      </w:ins>
      <w:r w:rsidR="00B95A17">
        <w:t>Baseline Inspection Program Review Guidelines</w:t>
      </w:r>
    </w:p>
    <w:p w14:paraId="01882170" w14:textId="52AEC401" w:rsidR="0097254B" w:rsidRPr="00A04B67" w:rsidRDefault="005A5100" w:rsidP="00FF38FA">
      <w:pPr>
        <w:pStyle w:val="BodyText"/>
      </w:pPr>
      <w:r>
        <w:t>Exhibit</w:t>
      </w:r>
      <w:r w:rsidR="0097254B">
        <w:t xml:space="preserve"> </w:t>
      </w:r>
      <w:ins w:id="99" w:author="Author">
        <w:r w:rsidR="00236B6B">
          <w:t>4</w:t>
        </w:r>
      </w:ins>
      <w:r w:rsidR="0097254B">
        <w:t>:</w:t>
      </w:r>
      <w:r w:rsidR="00B95A17">
        <w:t xml:space="preserve"> Timeline and Milestones for </w:t>
      </w:r>
      <w:ins w:id="100" w:author="Author">
        <w:r w:rsidR="00B95A17">
          <w:t xml:space="preserve">Comprehensive </w:t>
        </w:r>
      </w:ins>
      <w:r w:rsidR="00B95A17">
        <w:t>Baseline Inspection Program Review</w:t>
      </w:r>
    </w:p>
    <w:p w14:paraId="33DF4454" w14:textId="15A22AEA" w:rsidR="00B1004C" w:rsidRPr="00A04B67" w:rsidRDefault="00600991" w:rsidP="00FF38FA">
      <w:pPr>
        <w:pStyle w:val="BodyText"/>
        <w:sectPr w:rsidR="00B1004C" w:rsidRPr="00A04B67" w:rsidSect="003C2A7E">
          <w:footerReference w:type="default" r:id="rId8"/>
          <w:pgSz w:w="12240" w:h="15840"/>
          <w:pgMar w:top="1440" w:right="1440" w:bottom="1440" w:left="1440" w:header="720" w:footer="720" w:gutter="0"/>
          <w:pgNumType w:start="1"/>
          <w:cols w:space="720"/>
          <w:docGrid w:linePitch="360"/>
        </w:sectPr>
      </w:pPr>
      <w:ins w:id="101" w:author="Author">
        <w:r>
          <w:t>Attachment 1</w:t>
        </w:r>
      </w:ins>
      <w:r w:rsidR="00B1004C" w:rsidRPr="00A04B67">
        <w:t>: Revision History for IMC 0307 Appendix B</w:t>
      </w:r>
    </w:p>
    <w:p w14:paraId="2724E37C" w14:textId="2F277E7D" w:rsidR="003C6957" w:rsidRPr="00E73395" w:rsidRDefault="00B20C2F" w:rsidP="007453E2">
      <w:pPr>
        <w:pStyle w:val="Attachmenttitle"/>
      </w:pPr>
      <w:r w:rsidRPr="00E73395">
        <w:t>E</w:t>
      </w:r>
      <w:r w:rsidR="00C36E74">
        <w:t>xhibit</w:t>
      </w:r>
      <w:r w:rsidRPr="00E73395">
        <w:t xml:space="preserve"> </w:t>
      </w:r>
      <w:r w:rsidR="00393169" w:rsidRPr="00E73395">
        <w:t xml:space="preserve">1: </w:t>
      </w:r>
      <w:bookmarkStart w:id="102" w:name="_Hlk101528150"/>
      <w:r w:rsidR="003C6957" w:rsidRPr="00E73395">
        <w:t>Baseline Inspection Procedure Monitoring Guide</w:t>
      </w:r>
      <w:bookmarkEnd w:id="102"/>
    </w:p>
    <w:p w14:paraId="0252027F" w14:textId="5CDDC968" w:rsidR="00BE71B6" w:rsidRDefault="00BE71B6" w:rsidP="00C701A6">
      <w:pPr>
        <w:pStyle w:val="BodyText"/>
        <w:jc w:val="center"/>
      </w:pPr>
      <w:r>
        <w:t>(Use in conjunction with the IP Leads Desktop Guide)</w:t>
      </w:r>
    </w:p>
    <w:tbl>
      <w:tblPr>
        <w:tblStyle w:val="TableGrid"/>
        <w:tblW w:w="5000" w:type="pct"/>
        <w:tblLook w:val="04A0" w:firstRow="1" w:lastRow="0" w:firstColumn="1" w:lastColumn="0" w:noHBand="0" w:noVBand="1"/>
      </w:tblPr>
      <w:tblGrid>
        <w:gridCol w:w="669"/>
        <w:gridCol w:w="8681"/>
      </w:tblGrid>
      <w:tr w:rsidR="007B7FAF" w14:paraId="25BD80F4" w14:textId="436840C5" w:rsidTr="74D65571">
        <w:tc>
          <w:tcPr>
            <w:tcW w:w="358" w:type="pct"/>
          </w:tcPr>
          <w:p w14:paraId="716BBA7E" w14:textId="0E2BD7C7" w:rsidR="007B7FAF" w:rsidRDefault="007B7FAF" w:rsidP="00211F82">
            <w:r>
              <w:t>Step</w:t>
            </w:r>
          </w:p>
        </w:tc>
        <w:tc>
          <w:tcPr>
            <w:tcW w:w="4642" w:type="pct"/>
          </w:tcPr>
          <w:p w14:paraId="69FDD13B" w14:textId="7792A058" w:rsidR="007B7FAF" w:rsidRDefault="007B7FAF" w:rsidP="00211F82">
            <w:r>
              <w:t>Action / Question</w:t>
            </w:r>
          </w:p>
        </w:tc>
      </w:tr>
      <w:tr w:rsidR="007B7FAF" w14:paraId="7109E1EB" w14:textId="77777777" w:rsidTr="74D65571">
        <w:tc>
          <w:tcPr>
            <w:tcW w:w="358" w:type="pct"/>
          </w:tcPr>
          <w:p w14:paraId="0C5EF7A5" w14:textId="3B9411D4" w:rsidR="007B7FAF" w:rsidRDefault="007B7FAF" w:rsidP="00211F82">
            <w:r>
              <w:t>1</w:t>
            </w:r>
          </w:p>
        </w:tc>
        <w:tc>
          <w:tcPr>
            <w:tcW w:w="4642" w:type="pct"/>
          </w:tcPr>
          <w:p w14:paraId="533EDDA3" w14:textId="59060779" w:rsidR="007B7FAF" w:rsidRDefault="00147B58" w:rsidP="00211F82">
            <w:ins w:id="103" w:author="Author">
              <w:r>
                <w:t>Quarterly, r</w:t>
              </w:r>
            </w:ins>
            <w:r w:rsidR="007B7FAF">
              <w:t>eview the following ROP program data</w:t>
            </w:r>
            <w:r w:rsidR="007B7FAF">
              <w:rPr>
                <w:vertAlign w:val="superscript"/>
              </w:rPr>
              <w:t>1</w:t>
            </w:r>
            <w:r w:rsidR="007B7FAF">
              <w:t xml:space="preserve"> </w:t>
            </w:r>
            <w:ins w:id="104" w:author="Author">
              <w:r>
                <w:t>as</w:t>
              </w:r>
              <w:r w:rsidR="001F0FAD">
                <w:t xml:space="preserve"> </w:t>
              </w:r>
            </w:ins>
            <w:r w:rsidR="007B7FAF">
              <w:t xml:space="preserve">compared to recent and historical averages for your assigned IP(s): </w:t>
            </w:r>
            <w:r w:rsidR="007B7FAF" w:rsidRPr="00815B64">
              <w:t xml:space="preserve">the number and </w:t>
            </w:r>
            <w:r w:rsidR="009B69DC">
              <w:t>significance</w:t>
            </w:r>
            <w:r w:rsidR="009B69DC" w:rsidRPr="00815B64">
              <w:t xml:space="preserve"> </w:t>
            </w:r>
            <w:r w:rsidR="007B7FAF" w:rsidRPr="00815B64">
              <w:t xml:space="preserve">of inspection findings, inspection hours charged, inspection samples completed, </w:t>
            </w:r>
            <w:ins w:id="105" w:author="Author">
              <w:r w:rsidR="00A06105">
                <w:t xml:space="preserve">number and severity of </w:t>
              </w:r>
            </w:ins>
            <w:r w:rsidR="007B7FAF" w:rsidRPr="00815B64">
              <w:t>traditional enforcement violations</w:t>
            </w:r>
            <w:r w:rsidR="007B7FAF">
              <w:t xml:space="preserve">, both agency-wide and by region. Identify any significant </w:t>
            </w:r>
            <w:r w:rsidR="00D23BA6">
              <w:t xml:space="preserve">positive or negative </w:t>
            </w:r>
            <w:r w:rsidR="007B7FAF">
              <w:t>trends</w:t>
            </w:r>
            <w:ins w:id="106" w:author="Author">
              <w:r w:rsidR="00A06105">
                <w:t xml:space="preserve"> and any significant regional differences identified in these data sets</w:t>
              </w:r>
            </w:ins>
            <w:r w:rsidR="007B7FAF">
              <w:t>.</w:t>
            </w:r>
          </w:p>
        </w:tc>
      </w:tr>
      <w:tr w:rsidR="00740DC6" w14:paraId="23343C12" w14:textId="77777777" w:rsidTr="74D65571">
        <w:trPr>
          <w:ins w:id="107" w:author="Author"/>
        </w:trPr>
        <w:tc>
          <w:tcPr>
            <w:tcW w:w="358" w:type="pct"/>
          </w:tcPr>
          <w:p w14:paraId="43ED2D50" w14:textId="3042957D" w:rsidR="00740DC6" w:rsidRPr="001B1103" w:rsidRDefault="00740DC6" w:rsidP="004E1641">
            <w:pPr>
              <w:rPr>
                <w:ins w:id="108" w:author="Author"/>
              </w:rPr>
            </w:pPr>
            <w:ins w:id="109" w:author="Author">
              <w:r>
                <w:t>2</w:t>
              </w:r>
            </w:ins>
          </w:p>
        </w:tc>
        <w:tc>
          <w:tcPr>
            <w:tcW w:w="4642" w:type="pct"/>
          </w:tcPr>
          <w:p w14:paraId="7CF02123" w14:textId="3E707882" w:rsidR="00740DC6" w:rsidRDefault="00740DC6" w:rsidP="004E1641">
            <w:pPr>
              <w:rPr>
                <w:ins w:id="110" w:author="Author"/>
              </w:rPr>
            </w:pPr>
            <w:ins w:id="111" w:author="Author">
              <w:r w:rsidRPr="001B1103">
                <w:t>Are there any significant differences between actual hours charged for assigned IP</w:t>
              </w:r>
              <w:r>
                <w:t>(</w:t>
              </w:r>
              <w:r w:rsidRPr="001B1103">
                <w:t>s</w:t>
              </w:r>
              <w:r>
                <w:t>)</w:t>
              </w:r>
              <w:r w:rsidRPr="001B1103">
                <w:t xml:space="preserve"> versus </w:t>
              </w:r>
              <w:r>
                <w:t>the resource estimate</w:t>
              </w:r>
              <w:r w:rsidRPr="001B1103">
                <w:t>? Is a realignment of the IP resource estimate needed?</w:t>
              </w:r>
              <w:r>
                <w:t xml:space="preserve"> Are there any adjustments to hours or samples that might increase flexibility or efficiency for inspectors?</w:t>
              </w:r>
              <w:r w:rsidR="00536CF5">
                <w:t xml:space="preserve"> </w:t>
              </w:r>
              <w:r w:rsidR="006E27C7">
                <w:t xml:space="preserve">Is the </w:t>
              </w:r>
              <w:r w:rsidR="00536CF5">
                <w:t xml:space="preserve">data in RPS is in conformance with IMC </w:t>
              </w:r>
              <w:proofErr w:type="gramStart"/>
              <w:r w:rsidR="00536CF5">
                <w:t>0306</w:t>
              </w:r>
              <w:r w:rsidR="0089527D">
                <w:rPr>
                  <w:rFonts w:ascii="Helvetica" w:hAnsi="Helvetica" w:cs="Helvetica"/>
                  <w:color w:val="333333"/>
                  <w:sz w:val="21"/>
                  <w:szCs w:val="21"/>
                  <w:shd w:val="clear" w:color="auto" w:fill="FFFFFF"/>
                </w:rPr>
                <w:t>?</w:t>
              </w:r>
              <w:r w:rsidR="00536CF5">
                <w:t>.</w:t>
              </w:r>
              <w:proofErr w:type="gramEnd"/>
            </w:ins>
          </w:p>
        </w:tc>
      </w:tr>
      <w:tr w:rsidR="00B20C2F" w14:paraId="0F588AA5" w14:textId="77777777" w:rsidTr="74D65571">
        <w:tc>
          <w:tcPr>
            <w:tcW w:w="358" w:type="pct"/>
          </w:tcPr>
          <w:p w14:paraId="3DC940F0" w14:textId="1F4DB6C7" w:rsidR="00B20C2F" w:rsidRDefault="00740DC6" w:rsidP="00211F82">
            <w:ins w:id="112" w:author="Author">
              <w:r>
                <w:t>3</w:t>
              </w:r>
            </w:ins>
          </w:p>
        </w:tc>
        <w:tc>
          <w:tcPr>
            <w:tcW w:w="4642" w:type="pct"/>
          </w:tcPr>
          <w:p w14:paraId="6CCCFED1" w14:textId="285E3BC9" w:rsidR="00B20C2F" w:rsidRDefault="00F9718C" w:rsidP="00211F82">
            <w:ins w:id="113" w:author="Author">
              <w:r>
                <w:t>Quarterly, c</w:t>
              </w:r>
            </w:ins>
            <w:r w:rsidR="00B20C2F">
              <w:t>onduct a</w:t>
            </w:r>
            <w:r w:rsidR="00C3335B">
              <w:t xml:space="preserve"> </w:t>
            </w:r>
            <w:r w:rsidR="00C3335B" w:rsidRPr="00C3335B">
              <w:t xml:space="preserve">review of selected </w:t>
            </w:r>
            <w:ins w:id="114" w:author="Author">
              <w:r w:rsidR="00244886">
                <w:t>item</w:t>
              </w:r>
            </w:ins>
            <w:r w:rsidR="00C3335B" w:rsidRPr="00C3335B">
              <w:t>s from 2-</w:t>
            </w:r>
            <w:ins w:id="115" w:author="Author">
              <w:r w:rsidR="008F0DFB">
                <w:t>4</w:t>
              </w:r>
              <w:r w:rsidR="008F0DFB" w:rsidRPr="00C3335B">
                <w:t xml:space="preserve"> </w:t>
              </w:r>
              <w:r w:rsidR="00A40A92">
                <w:t>(one from each region</w:t>
              </w:r>
              <w:r w:rsidR="0039235C">
                <w:t xml:space="preserve">) </w:t>
              </w:r>
            </w:ins>
            <w:r w:rsidR="00C3335B" w:rsidRPr="00C3335B">
              <w:t>inspection reports</w:t>
            </w:r>
            <w:ins w:id="116" w:author="Author">
              <w:r w:rsidR="00FE76B1">
                <w:t>, if available,</w:t>
              </w:r>
            </w:ins>
            <w:r w:rsidR="00C3335B" w:rsidRPr="00C3335B">
              <w:t xml:space="preserve"> to identify trends in inspection </w:t>
            </w:r>
            <w:ins w:id="117" w:author="Author">
              <w:r w:rsidR="00FA73BA">
                <w:t xml:space="preserve">scope and </w:t>
              </w:r>
            </w:ins>
            <w:r w:rsidR="00C3335B" w:rsidRPr="00C3335B">
              <w:t xml:space="preserve">results and to ensure conformance with </w:t>
            </w:r>
            <w:ins w:id="118" w:author="Author">
              <w:r w:rsidR="00E93A3B">
                <w:t>program guidance (</w:t>
              </w:r>
              <w:proofErr w:type="gramStart"/>
              <w:r w:rsidR="00E93A3B">
                <w:t>e.g.</w:t>
              </w:r>
              <w:proofErr w:type="gramEnd"/>
              <w:r w:rsidR="00E93A3B">
                <w:t xml:space="preserve"> </w:t>
              </w:r>
            </w:ins>
            <w:r w:rsidR="00C3335B" w:rsidRPr="00C3335B">
              <w:t>IMC 0611</w:t>
            </w:r>
            <w:ins w:id="119" w:author="Author">
              <w:r>
                <w:t>, IMC 0612, and the Enforcement Policy</w:t>
              </w:r>
              <w:r w:rsidR="00E93A3B">
                <w:t>)</w:t>
              </w:r>
            </w:ins>
            <w:r w:rsidR="00C3335B">
              <w:t>.</w:t>
            </w:r>
          </w:p>
        </w:tc>
      </w:tr>
      <w:tr w:rsidR="007B7FAF" w14:paraId="4FE8ABE3" w14:textId="398C7E4C" w:rsidTr="74D65571">
        <w:tc>
          <w:tcPr>
            <w:tcW w:w="358" w:type="pct"/>
          </w:tcPr>
          <w:p w14:paraId="613A7458" w14:textId="5C520A15" w:rsidR="007B7FAF" w:rsidRPr="00125C23" w:rsidRDefault="00B20C2F" w:rsidP="00211F82">
            <w:r>
              <w:t>4</w:t>
            </w:r>
          </w:p>
        </w:tc>
        <w:tc>
          <w:tcPr>
            <w:tcW w:w="4642" w:type="pct"/>
          </w:tcPr>
          <w:p w14:paraId="5E3B3530" w14:textId="040B4E2D" w:rsidR="007B7FAF" w:rsidRDefault="007B7FAF" w:rsidP="00211F82">
            <w:r w:rsidRPr="00125C23">
              <w:t xml:space="preserve">Did you observe or participate in implementation of your assigned IP(s) in the field </w:t>
            </w:r>
            <w:r w:rsidR="00D23BA6">
              <w:t xml:space="preserve">in </w:t>
            </w:r>
            <w:ins w:id="120" w:author="Author">
              <w:r w:rsidR="00B95EBD">
                <w:t>at least once per year</w:t>
              </w:r>
            </w:ins>
            <w:r w:rsidRPr="00125C23">
              <w:t>? Please provide a short summary and any insights gained from this activity.</w:t>
            </w:r>
          </w:p>
        </w:tc>
      </w:tr>
      <w:tr w:rsidR="007B7FAF" w14:paraId="5441F8ED" w14:textId="797B3AE0" w:rsidTr="74D65571">
        <w:tc>
          <w:tcPr>
            <w:tcW w:w="358" w:type="pct"/>
          </w:tcPr>
          <w:p w14:paraId="5C1E48C2" w14:textId="53DF06E7" w:rsidR="007B7FAF" w:rsidRPr="00815B64" w:rsidRDefault="00B20C2F" w:rsidP="00211F82">
            <w:r>
              <w:t>5</w:t>
            </w:r>
          </w:p>
        </w:tc>
        <w:tc>
          <w:tcPr>
            <w:tcW w:w="4642" w:type="pct"/>
          </w:tcPr>
          <w:p w14:paraId="2C171309" w14:textId="0A2E2A33" w:rsidR="007B7FAF" w:rsidRDefault="00E14C66" w:rsidP="00211F82">
            <w:ins w:id="121" w:author="Author">
              <w:r>
                <w:t xml:space="preserve">If there are any </w:t>
              </w:r>
            </w:ins>
            <w:r w:rsidR="007B7FAF" w:rsidRPr="00815B64">
              <w:t>proposed changes to your assigned baseline IP(s)</w:t>
            </w:r>
            <w:ins w:id="122" w:author="Author">
              <w:r w:rsidR="0066469A">
                <w:t xml:space="preserve"> </w:t>
              </w:r>
              <w:proofErr w:type="gramStart"/>
              <w:r w:rsidR="0066469A">
                <w:t>as a result of</w:t>
              </w:r>
            </w:ins>
            <w:proofErr w:type="gramEnd"/>
            <w:r w:rsidR="007B7FAF" w:rsidRPr="00815B64">
              <w:t xml:space="preserve"> this activity, </w:t>
            </w:r>
            <w:ins w:id="123" w:author="Author">
              <w:r w:rsidR="00D66525">
                <w:t>follow the IP revision process to propose those changes</w:t>
              </w:r>
            </w:ins>
            <w:r w:rsidR="007B7FAF" w:rsidRPr="00815B64">
              <w:t xml:space="preserve">. </w:t>
            </w:r>
            <w:ins w:id="124" w:author="Author">
              <w:r w:rsidR="00D66525">
                <w:t>Consider</w:t>
              </w:r>
            </w:ins>
            <w:r w:rsidR="007B7FAF" w:rsidRPr="00815B64">
              <w:t xml:space="preserve"> proposed changes to samples or hours, any required inspector training, or any other IP adjustments. </w:t>
            </w:r>
            <w:ins w:id="125" w:author="Author">
              <w:r w:rsidR="00863618">
                <w:t>Consider whether any proposed procedure</w:t>
              </w:r>
            </w:ins>
            <w:r w:rsidR="007B7FAF" w:rsidRPr="00815B64">
              <w:t xml:space="preserve"> change</w:t>
            </w:r>
            <w:del w:id="126" w:author="Author">
              <w:r w:rsidR="007B7FAF" w:rsidRPr="00815B64" w:rsidDel="00D218F6">
                <w:delText>(</w:delText>
              </w:r>
            </w:del>
            <w:r w:rsidR="007B7FAF" w:rsidRPr="00815B64">
              <w:t>s</w:t>
            </w:r>
            <w:ins w:id="127" w:author="Author">
              <w:r w:rsidR="00FA73BA">
                <w:t>)</w:t>
              </w:r>
            </w:ins>
            <w:r w:rsidR="007B7FAF" w:rsidRPr="00815B64">
              <w:t xml:space="preserve"> should be noted in the annual ROP self-assessment SECY</w:t>
            </w:r>
            <w:ins w:id="128" w:author="Author">
              <w:r w:rsidR="00D218F6">
                <w:t xml:space="preserve"> or Program Area Evaluations</w:t>
              </w:r>
            </w:ins>
            <w:r w:rsidR="007B7FAF" w:rsidRPr="00815B64">
              <w:t>.</w:t>
            </w:r>
          </w:p>
        </w:tc>
      </w:tr>
      <w:tr w:rsidR="00EF7050" w14:paraId="6629859F" w14:textId="77777777" w:rsidTr="74D65571">
        <w:tc>
          <w:tcPr>
            <w:tcW w:w="358" w:type="pct"/>
          </w:tcPr>
          <w:p w14:paraId="3BB370FC" w14:textId="2C6E92EA" w:rsidR="00EF7050" w:rsidRDefault="00F94601" w:rsidP="00211F82">
            <w:ins w:id="129" w:author="Author">
              <w:r>
                <w:t>6</w:t>
              </w:r>
            </w:ins>
          </w:p>
        </w:tc>
        <w:tc>
          <w:tcPr>
            <w:tcW w:w="4642" w:type="pct"/>
          </w:tcPr>
          <w:p w14:paraId="6E0237F4" w14:textId="7DA2DD35" w:rsidR="00EF7050" w:rsidRDefault="00EF7050" w:rsidP="00211F82">
            <w:r>
              <w:t xml:space="preserve">The above information </w:t>
            </w:r>
            <w:r w:rsidR="004E0D5C">
              <w:t>shall</w:t>
            </w:r>
            <w:r>
              <w:t xml:space="preserve"> be entered on the </w:t>
            </w:r>
            <w:r w:rsidR="00BF7C28">
              <w:t xml:space="preserve">internal NRC </w:t>
            </w:r>
            <w:ins w:id="130" w:author="Author">
              <w:r w:rsidR="00A84F32">
                <w:t xml:space="preserve">ROP Baseline </w:t>
              </w:r>
            </w:ins>
            <w:r w:rsidRPr="00BF7C28">
              <w:t>IP Leads Expectations SharePoint Site</w:t>
            </w:r>
            <w:r>
              <w:t>.</w:t>
            </w:r>
          </w:p>
        </w:tc>
      </w:tr>
    </w:tbl>
    <w:p w14:paraId="053FDB37" w14:textId="77777777" w:rsidR="006E6DAA" w:rsidRPr="00D12F2F" w:rsidRDefault="006E6DAA" w:rsidP="006946F7">
      <w:pPr>
        <w:spacing w:after="0" w:line="240" w:lineRule="auto"/>
      </w:pPr>
    </w:p>
    <w:p w14:paraId="6535300C" w14:textId="10B0DF79" w:rsidR="00372092" w:rsidRPr="00533380" w:rsidRDefault="00FA23C7" w:rsidP="006946F7">
      <w:pPr>
        <w:spacing w:after="0" w:line="240" w:lineRule="auto"/>
        <w:rPr>
          <w:sz w:val="20"/>
          <w:szCs w:val="20"/>
        </w:rPr>
      </w:pPr>
      <w:r w:rsidRPr="00D12F2F">
        <w:rPr>
          <w:vertAlign w:val="superscript"/>
        </w:rPr>
        <w:t>1</w:t>
      </w:r>
      <w:r w:rsidRPr="00D12F2F">
        <w:t xml:space="preserve"> </w:t>
      </w:r>
      <w:r w:rsidR="004E0D5C" w:rsidRPr="00533380">
        <w:rPr>
          <w:sz w:val="20"/>
          <w:szCs w:val="20"/>
        </w:rPr>
        <w:t xml:space="preserve">See the IP Lead Desktop Guide </w:t>
      </w:r>
      <w:r w:rsidR="008B0C50" w:rsidRPr="00533380">
        <w:rPr>
          <w:sz w:val="20"/>
          <w:szCs w:val="20"/>
        </w:rPr>
        <w:t xml:space="preserve">available on the </w:t>
      </w:r>
      <w:ins w:id="131" w:author="Author">
        <w:r w:rsidR="000A5312" w:rsidRPr="00533380">
          <w:rPr>
            <w:sz w:val="20"/>
            <w:szCs w:val="20"/>
          </w:rPr>
          <w:t xml:space="preserve">ROP Baseline </w:t>
        </w:r>
      </w:ins>
      <w:r w:rsidR="008B0C50" w:rsidRPr="00533380">
        <w:rPr>
          <w:sz w:val="20"/>
          <w:szCs w:val="20"/>
        </w:rPr>
        <w:t>IP Leads SharePoint site for additional information.</w:t>
      </w:r>
    </w:p>
    <w:p w14:paraId="50EE4520" w14:textId="77777777" w:rsidR="005D7D52" w:rsidRDefault="005D7D52" w:rsidP="00840AD4">
      <w:pPr>
        <w:spacing w:after="0" w:line="240" w:lineRule="auto"/>
      </w:pPr>
    </w:p>
    <w:p w14:paraId="5FDEB2F1" w14:textId="77777777" w:rsidR="005D7D52" w:rsidRDefault="005D7D52" w:rsidP="00840AD4">
      <w:pPr>
        <w:spacing w:after="0" w:line="240" w:lineRule="auto"/>
        <w:sectPr w:rsidR="005D7D52" w:rsidSect="00B34E2D">
          <w:headerReference w:type="default" r:id="rId9"/>
          <w:footerReference w:type="default" r:id="rId10"/>
          <w:pgSz w:w="12240" w:h="15840"/>
          <w:pgMar w:top="1440" w:right="1440" w:bottom="1440" w:left="1440" w:header="720" w:footer="720" w:gutter="0"/>
          <w:pgNumType w:start="1"/>
          <w:cols w:space="720"/>
          <w:docGrid w:linePitch="360"/>
        </w:sectPr>
      </w:pPr>
    </w:p>
    <w:p w14:paraId="24F9A5AA" w14:textId="5A0E8F9E" w:rsidR="000703C1" w:rsidRDefault="000703C1" w:rsidP="00726B93">
      <w:pPr>
        <w:pStyle w:val="Attachmenttitle"/>
        <w:rPr>
          <w:ins w:id="133" w:author="Author"/>
        </w:rPr>
      </w:pPr>
      <w:ins w:id="134" w:author="Author">
        <w:r>
          <w:t xml:space="preserve">Exhibit </w:t>
        </w:r>
        <w:r w:rsidR="00DF5C54">
          <w:t>2</w:t>
        </w:r>
        <w:r>
          <w:t xml:space="preserve">: </w:t>
        </w:r>
        <w:r w:rsidRPr="000703C1">
          <w:t>Timeline and Milestones for Monitoring Baseline Inspection Procedures</w:t>
        </w:r>
      </w:ins>
    </w:p>
    <w:tbl>
      <w:tblPr>
        <w:tblStyle w:val="TableGrid"/>
        <w:tblpPr w:leftFromText="180" w:rightFromText="180" w:vertAnchor="text" w:horzAnchor="margin" w:tblpY="143"/>
        <w:tblW w:w="0" w:type="auto"/>
        <w:tblLook w:val="04A0" w:firstRow="1" w:lastRow="0" w:firstColumn="1" w:lastColumn="0" w:noHBand="0" w:noVBand="1"/>
      </w:tblPr>
      <w:tblGrid>
        <w:gridCol w:w="2965"/>
        <w:gridCol w:w="2086"/>
        <w:gridCol w:w="2259"/>
        <w:gridCol w:w="2040"/>
      </w:tblGrid>
      <w:tr w:rsidR="00DF5C54" w:rsidRPr="00211F82" w14:paraId="1568A986" w14:textId="77777777" w:rsidTr="002675A3">
        <w:trPr>
          <w:tblHeader/>
          <w:ins w:id="135" w:author="Author"/>
        </w:trPr>
        <w:tc>
          <w:tcPr>
            <w:tcW w:w="2965" w:type="dxa"/>
            <w:vAlign w:val="center"/>
          </w:tcPr>
          <w:p w14:paraId="56425F84" w14:textId="77777777" w:rsidR="00DF5C54" w:rsidRPr="008A328C" w:rsidRDefault="00DF5C54" w:rsidP="004E1641">
            <w:pPr>
              <w:jc w:val="center"/>
              <w:rPr>
                <w:ins w:id="136" w:author="Author"/>
                <w:u w:val="single"/>
              </w:rPr>
            </w:pPr>
            <w:ins w:id="137" w:author="Author">
              <w:r w:rsidRPr="008A328C">
                <w:rPr>
                  <w:u w:val="single"/>
                </w:rPr>
                <w:t>Activity</w:t>
              </w:r>
            </w:ins>
          </w:p>
        </w:tc>
        <w:tc>
          <w:tcPr>
            <w:tcW w:w="2086" w:type="dxa"/>
            <w:vAlign w:val="center"/>
          </w:tcPr>
          <w:p w14:paraId="4B571E20" w14:textId="77777777" w:rsidR="00DF5C54" w:rsidRPr="008A328C" w:rsidRDefault="00DF5C54" w:rsidP="004E1641">
            <w:pPr>
              <w:jc w:val="center"/>
              <w:rPr>
                <w:ins w:id="138" w:author="Author"/>
                <w:u w:val="single"/>
              </w:rPr>
            </w:pPr>
            <w:ins w:id="139" w:author="Author">
              <w:r w:rsidRPr="008A328C">
                <w:rPr>
                  <w:u w:val="single"/>
                </w:rPr>
                <w:t>Month</w:t>
              </w:r>
            </w:ins>
          </w:p>
        </w:tc>
        <w:tc>
          <w:tcPr>
            <w:tcW w:w="2259" w:type="dxa"/>
            <w:vAlign w:val="center"/>
          </w:tcPr>
          <w:p w14:paraId="682B7CED" w14:textId="77777777" w:rsidR="00DF5C54" w:rsidRPr="008A328C" w:rsidRDefault="00DF5C54" w:rsidP="004E1641">
            <w:pPr>
              <w:jc w:val="center"/>
              <w:rPr>
                <w:ins w:id="140" w:author="Author"/>
                <w:u w:val="single"/>
              </w:rPr>
            </w:pPr>
            <w:ins w:id="141" w:author="Author">
              <w:r w:rsidRPr="008A328C">
                <w:rPr>
                  <w:u w:val="single"/>
                </w:rPr>
                <w:t>Lead</w:t>
              </w:r>
            </w:ins>
          </w:p>
        </w:tc>
        <w:tc>
          <w:tcPr>
            <w:tcW w:w="2040" w:type="dxa"/>
            <w:vAlign w:val="center"/>
          </w:tcPr>
          <w:p w14:paraId="67647EFD" w14:textId="77777777" w:rsidR="00DF5C54" w:rsidRPr="008A328C" w:rsidRDefault="00DF5C54" w:rsidP="004E1641">
            <w:pPr>
              <w:jc w:val="center"/>
              <w:rPr>
                <w:ins w:id="142" w:author="Author"/>
                <w:u w:val="single"/>
              </w:rPr>
            </w:pPr>
            <w:ins w:id="143" w:author="Author">
              <w:r w:rsidRPr="008A328C">
                <w:rPr>
                  <w:u w:val="single"/>
                </w:rPr>
                <w:t>Participants</w:t>
              </w:r>
            </w:ins>
          </w:p>
        </w:tc>
      </w:tr>
      <w:tr w:rsidR="00DF5C54" w:rsidRPr="00211F82" w14:paraId="2C7495EC" w14:textId="77777777" w:rsidTr="004E1641">
        <w:trPr>
          <w:ins w:id="144" w:author="Author"/>
        </w:trPr>
        <w:tc>
          <w:tcPr>
            <w:tcW w:w="2965" w:type="dxa"/>
            <w:vAlign w:val="center"/>
          </w:tcPr>
          <w:p w14:paraId="6B3C2596" w14:textId="182E0F44" w:rsidR="00DF5C54" w:rsidRPr="00A515F5" w:rsidRDefault="0055608E" w:rsidP="004E1641">
            <w:pPr>
              <w:rPr>
                <w:ins w:id="145" w:author="Author"/>
              </w:rPr>
            </w:pPr>
            <w:ins w:id="146" w:author="Author">
              <w:r>
                <w:t xml:space="preserve">Send out e-mail requesting </w:t>
              </w:r>
              <w:r w:rsidR="002C4BB0">
                <w:t xml:space="preserve">Assigned Baseline </w:t>
              </w:r>
              <w:r>
                <w:t xml:space="preserve">IP </w:t>
              </w:r>
              <w:r w:rsidR="002C4BB0">
                <w:t>leads’</w:t>
              </w:r>
              <w:r>
                <w:t xml:space="preserve"> </w:t>
              </w:r>
              <w:r w:rsidR="008F40E1">
                <w:t xml:space="preserve">current year Q1 </w:t>
              </w:r>
              <w:r>
                <w:t>evaluation</w:t>
              </w:r>
              <w:r w:rsidR="008D4C4E">
                <w:t>.</w:t>
              </w:r>
            </w:ins>
          </w:p>
        </w:tc>
        <w:tc>
          <w:tcPr>
            <w:tcW w:w="2086" w:type="dxa"/>
            <w:vAlign w:val="center"/>
          </w:tcPr>
          <w:p w14:paraId="7D7AD643" w14:textId="47EC7315" w:rsidR="00DF5C54" w:rsidRPr="005B4EC0" w:rsidRDefault="008F40E1" w:rsidP="004E1641">
            <w:pPr>
              <w:jc w:val="center"/>
              <w:rPr>
                <w:ins w:id="147" w:author="Author"/>
              </w:rPr>
            </w:pPr>
            <w:ins w:id="148" w:author="Author">
              <w:r>
                <w:t>Mid-</w:t>
              </w:r>
              <w:r w:rsidR="00B3455E">
                <w:t>May</w:t>
              </w:r>
            </w:ins>
          </w:p>
        </w:tc>
        <w:tc>
          <w:tcPr>
            <w:tcW w:w="2259" w:type="dxa"/>
            <w:vAlign w:val="center"/>
          </w:tcPr>
          <w:p w14:paraId="6C7AC265" w14:textId="5F6A94DB" w:rsidR="00DF5C54" w:rsidRPr="005B4EC0" w:rsidRDefault="0055608E" w:rsidP="004E1641">
            <w:pPr>
              <w:jc w:val="center"/>
              <w:rPr>
                <w:ins w:id="149" w:author="Author"/>
              </w:rPr>
            </w:pPr>
            <w:ins w:id="150" w:author="Author">
              <w:r w:rsidRPr="0055608E">
                <w:t>BIP Monitoring Coordinator</w:t>
              </w:r>
            </w:ins>
          </w:p>
        </w:tc>
        <w:tc>
          <w:tcPr>
            <w:tcW w:w="2040" w:type="dxa"/>
            <w:vAlign w:val="center"/>
          </w:tcPr>
          <w:p w14:paraId="3C8098D9" w14:textId="77777777" w:rsidR="00DF5C54" w:rsidRPr="005B4EC0" w:rsidRDefault="00DF5C54" w:rsidP="004E1641">
            <w:pPr>
              <w:jc w:val="center"/>
              <w:rPr>
                <w:ins w:id="151" w:author="Author"/>
              </w:rPr>
            </w:pPr>
            <w:ins w:id="152" w:author="Author">
              <w:r>
                <w:t>-</w:t>
              </w:r>
            </w:ins>
          </w:p>
        </w:tc>
      </w:tr>
      <w:tr w:rsidR="00D571DF" w:rsidRPr="00211F82" w14:paraId="64DB252C" w14:textId="77777777" w:rsidTr="00505C5E">
        <w:trPr>
          <w:ins w:id="153" w:author="Author"/>
        </w:trPr>
        <w:tc>
          <w:tcPr>
            <w:tcW w:w="2965" w:type="dxa"/>
            <w:vAlign w:val="center"/>
          </w:tcPr>
          <w:p w14:paraId="0FA85774" w14:textId="0C9701D5" w:rsidR="00D571DF" w:rsidRPr="005E2A9A" w:rsidRDefault="00D571DF" w:rsidP="00D571DF">
            <w:pPr>
              <w:rPr>
                <w:ins w:id="154" w:author="Author"/>
              </w:rPr>
            </w:pPr>
            <w:ins w:id="155" w:author="Author">
              <w:r w:rsidRPr="002C4BB0">
                <w:t>Assigned Baseline IP leads</w:t>
              </w:r>
              <w:r>
                <w:t>’ current year Q1 evaluations and reporting due.</w:t>
              </w:r>
            </w:ins>
          </w:p>
        </w:tc>
        <w:tc>
          <w:tcPr>
            <w:tcW w:w="2086" w:type="dxa"/>
            <w:vAlign w:val="center"/>
          </w:tcPr>
          <w:p w14:paraId="482FB304" w14:textId="1FC72932" w:rsidR="00D571DF" w:rsidRPr="005E2A9A" w:rsidRDefault="00D571DF" w:rsidP="00D571DF">
            <w:pPr>
              <w:jc w:val="center"/>
              <w:rPr>
                <w:ins w:id="156" w:author="Author"/>
              </w:rPr>
            </w:pPr>
            <w:ins w:id="157" w:author="Author">
              <w:r>
                <w:t>Mid-June</w:t>
              </w:r>
            </w:ins>
          </w:p>
        </w:tc>
        <w:tc>
          <w:tcPr>
            <w:tcW w:w="2259" w:type="dxa"/>
          </w:tcPr>
          <w:p w14:paraId="68F36AEE" w14:textId="5D1D115F" w:rsidR="00D571DF" w:rsidRPr="005E2A9A" w:rsidRDefault="00D571DF" w:rsidP="00D571DF">
            <w:pPr>
              <w:jc w:val="center"/>
              <w:rPr>
                <w:ins w:id="158" w:author="Author"/>
              </w:rPr>
            </w:pPr>
            <w:ins w:id="159" w:author="Author">
              <w:r w:rsidRPr="007F3794">
                <w:t>BIP Monitoring Coordinator</w:t>
              </w:r>
            </w:ins>
          </w:p>
        </w:tc>
        <w:tc>
          <w:tcPr>
            <w:tcW w:w="2040" w:type="dxa"/>
            <w:vAlign w:val="center"/>
          </w:tcPr>
          <w:p w14:paraId="5D5A1B6E" w14:textId="7524BCB9" w:rsidR="00D571DF" w:rsidRPr="005E2A9A" w:rsidRDefault="00D571DF" w:rsidP="00D571DF">
            <w:pPr>
              <w:rPr>
                <w:ins w:id="160" w:author="Author"/>
              </w:rPr>
            </w:pPr>
            <w:ins w:id="161" w:author="Author">
              <w:r>
                <w:t>Assigned Baseline IP leads</w:t>
              </w:r>
            </w:ins>
          </w:p>
        </w:tc>
      </w:tr>
      <w:tr w:rsidR="00D571DF" w:rsidRPr="00211F82" w14:paraId="72C97960" w14:textId="77777777" w:rsidTr="00505C5E">
        <w:trPr>
          <w:ins w:id="162" w:author="Author"/>
        </w:trPr>
        <w:tc>
          <w:tcPr>
            <w:tcW w:w="2965" w:type="dxa"/>
            <w:vAlign w:val="center"/>
          </w:tcPr>
          <w:p w14:paraId="7660260A" w14:textId="111C6443" w:rsidR="00D571DF" w:rsidRPr="00B803FB" w:rsidRDefault="00D571DF" w:rsidP="00D571DF">
            <w:pPr>
              <w:rPr>
                <w:ins w:id="163" w:author="Author"/>
              </w:rPr>
            </w:pPr>
            <w:ins w:id="164" w:author="Author">
              <w:r>
                <w:t>Review Baseline IP current Q1 evaluations.</w:t>
              </w:r>
            </w:ins>
          </w:p>
        </w:tc>
        <w:tc>
          <w:tcPr>
            <w:tcW w:w="2086" w:type="dxa"/>
            <w:vAlign w:val="center"/>
          </w:tcPr>
          <w:p w14:paraId="61A035B5" w14:textId="0F8CFF8A" w:rsidR="00D571DF" w:rsidRPr="00B803FB" w:rsidRDefault="00D571DF" w:rsidP="00D571DF">
            <w:pPr>
              <w:jc w:val="center"/>
              <w:rPr>
                <w:ins w:id="165" w:author="Author"/>
              </w:rPr>
            </w:pPr>
            <w:ins w:id="166" w:author="Author">
              <w:r>
                <w:t>Mid July</w:t>
              </w:r>
            </w:ins>
          </w:p>
        </w:tc>
        <w:tc>
          <w:tcPr>
            <w:tcW w:w="2259" w:type="dxa"/>
          </w:tcPr>
          <w:p w14:paraId="5A394621" w14:textId="39CB42E9" w:rsidR="00D571DF" w:rsidRPr="00B803FB" w:rsidRDefault="00D571DF" w:rsidP="00D571DF">
            <w:pPr>
              <w:jc w:val="center"/>
              <w:rPr>
                <w:ins w:id="167" w:author="Author"/>
              </w:rPr>
            </w:pPr>
            <w:ins w:id="168" w:author="Author">
              <w:r w:rsidRPr="007F3794">
                <w:t>BIP Monitoring Coordinator</w:t>
              </w:r>
            </w:ins>
          </w:p>
        </w:tc>
        <w:tc>
          <w:tcPr>
            <w:tcW w:w="2040" w:type="dxa"/>
            <w:vAlign w:val="center"/>
          </w:tcPr>
          <w:p w14:paraId="624456F9" w14:textId="103E53DC" w:rsidR="00D571DF" w:rsidRPr="00B803FB" w:rsidRDefault="00D571DF" w:rsidP="00D571DF">
            <w:pPr>
              <w:jc w:val="center"/>
              <w:rPr>
                <w:ins w:id="169" w:author="Author"/>
              </w:rPr>
            </w:pPr>
            <w:ins w:id="170" w:author="Author">
              <w:r>
                <w:t>-</w:t>
              </w:r>
            </w:ins>
          </w:p>
        </w:tc>
      </w:tr>
      <w:tr w:rsidR="00D571DF" w:rsidRPr="00211F82" w14:paraId="3BBD8A70" w14:textId="77777777" w:rsidTr="00505C5E">
        <w:trPr>
          <w:ins w:id="171" w:author="Author"/>
        </w:trPr>
        <w:tc>
          <w:tcPr>
            <w:tcW w:w="2965" w:type="dxa"/>
          </w:tcPr>
          <w:p w14:paraId="36425FCC" w14:textId="6AED0CA8" w:rsidR="00D571DF" w:rsidRPr="00141E91" w:rsidRDefault="00D571DF" w:rsidP="00D571DF">
            <w:pPr>
              <w:rPr>
                <w:ins w:id="172" w:author="Author"/>
              </w:rPr>
            </w:pPr>
            <w:ins w:id="173" w:author="Author">
              <w:r w:rsidRPr="00FA0E4D">
                <w:t>Send out e-mail requesting Assigned Baseline IP leads’ current year Q</w:t>
              </w:r>
              <w:r>
                <w:t>2</w:t>
              </w:r>
              <w:r w:rsidRPr="00FA0E4D">
                <w:t xml:space="preserve"> evaluation</w:t>
              </w:r>
            </w:ins>
          </w:p>
        </w:tc>
        <w:tc>
          <w:tcPr>
            <w:tcW w:w="2086" w:type="dxa"/>
            <w:vAlign w:val="center"/>
          </w:tcPr>
          <w:p w14:paraId="2B61DBC5" w14:textId="3C624944" w:rsidR="00D571DF" w:rsidRPr="00141E91" w:rsidRDefault="00D571DF" w:rsidP="00D571DF">
            <w:pPr>
              <w:jc w:val="center"/>
              <w:rPr>
                <w:ins w:id="174" w:author="Author"/>
              </w:rPr>
            </w:pPr>
            <w:ins w:id="175" w:author="Author">
              <w:r w:rsidRPr="00FA0E4D">
                <w:t>Mid-</w:t>
              </w:r>
              <w:r>
                <w:t>August</w:t>
              </w:r>
            </w:ins>
          </w:p>
        </w:tc>
        <w:tc>
          <w:tcPr>
            <w:tcW w:w="2259" w:type="dxa"/>
          </w:tcPr>
          <w:p w14:paraId="6438D30E" w14:textId="4094D036" w:rsidR="00D571DF" w:rsidRPr="00141E91" w:rsidRDefault="00D571DF" w:rsidP="00D571DF">
            <w:pPr>
              <w:jc w:val="center"/>
              <w:rPr>
                <w:ins w:id="176" w:author="Author"/>
              </w:rPr>
            </w:pPr>
            <w:ins w:id="177" w:author="Author">
              <w:r w:rsidRPr="007F3794">
                <w:t>BIP Monitoring Coordinator</w:t>
              </w:r>
            </w:ins>
          </w:p>
        </w:tc>
        <w:tc>
          <w:tcPr>
            <w:tcW w:w="2040" w:type="dxa"/>
            <w:vAlign w:val="center"/>
          </w:tcPr>
          <w:p w14:paraId="7305ACA7" w14:textId="08CFF477" w:rsidR="00D571DF" w:rsidRPr="00141E91" w:rsidRDefault="00D571DF" w:rsidP="00D571DF">
            <w:pPr>
              <w:jc w:val="center"/>
              <w:rPr>
                <w:ins w:id="178" w:author="Author"/>
              </w:rPr>
            </w:pPr>
            <w:ins w:id="179" w:author="Author">
              <w:r w:rsidRPr="00FA0E4D">
                <w:t>-</w:t>
              </w:r>
            </w:ins>
          </w:p>
        </w:tc>
      </w:tr>
      <w:tr w:rsidR="00D571DF" w:rsidRPr="00211F82" w14:paraId="57611AC9" w14:textId="77777777" w:rsidTr="00505C5E">
        <w:trPr>
          <w:ins w:id="180" w:author="Author"/>
        </w:trPr>
        <w:tc>
          <w:tcPr>
            <w:tcW w:w="2965" w:type="dxa"/>
          </w:tcPr>
          <w:p w14:paraId="7174C99E" w14:textId="6D55CD57" w:rsidR="00D571DF" w:rsidRPr="00BC4D61" w:rsidRDefault="00D571DF" w:rsidP="00D571DF">
            <w:pPr>
              <w:rPr>
                <w:ins w:id="181" w:author="Author"/>
              </w:rPr>
            </w:pPr>
            <w:ins w:id="182" w:author="Author">
              <w:r w:rsidRPr="008D4C4E">
                <w:t>Assigned Baseline IP leads’ current year Q</w:t>
              </w:r>
              <w:r>
                <w:t>2</w:t>
              </w:r>
              <w:r w:rsidRPr="008D4C4E">
                <w:t xml:space="preserve"> evaluations and reporting due.</w:t>
              </w:r>
            </w:ins>
          </w:p>
        </w:tc>
        <w:tc>
          <w:tcPr>
            <w:tcW w:w="2086" w:type="dxa"/>
            <w:vAlign w:val="center"/>
          </w:tcPr>
          <w:p w14:paraId="2867B7EC" w14:textId="53A3B7B2" w:rsidR="00D571DF" w:rsidRPr="00BC4D61" w:rsidRDefault="00D571DF" w:rsidP="00D571DF">
            <w:pPr>
              <w:jc w:val="center"/>
              <w:rPr>
                <w:ins w:id="183" w:author="Author"/>
              </w:rPr>
            </w:pPr>
            <w:ins w:id="184" w:author="Author">
              <w:r w:rsidRPr="00EF4F73">
                <w:t>Mid-</w:t>
              </w:r>
              <w:r>
                <w:t>September</w:t>
              </w:r>
            </w:ins>
          </w:p>
        </w:tc>
        <w:tc>
          <w:tcPr>
            <w:tcW w:w="2259" w:type="dxa"/>
          </w:tcPr>
          <w:p w14:paraId="2E07A696" w14:textId="4F435E8C" w:rsidR="00D571DF" w:rsidRPr="00BC4D61" w:rsidRDefault="00D571DF" w:rsidP="00D571DF">
            <w:pPr>
              <w:jc w:val="center"/>
              <w:rPr>
                <w:ins w:id="185" w:author="Author"/>
              </w:rPr>
            </w:pPr>
            <w:ins w:id="186" w:author="Author">
              <w:r w:rsidRPr="007F3794">
                <w:t>BIP Monitoring Coordinator</w:t>
              </w:r>
            </w:ins>
          </w:p>
        </w:tc>
        <w:tc>
          <w:tcPr>
            <w:tcW w:w="2040" w:type="dxa"/>
            <w:vAlign w:val="center"/>
          </w:tcPr>
          <w:p w14:paraId="768E97C3" w14:textId="21BD1336" w:rsidR="00D571DF" w:rsidRPr="00BC4D61" w:rsidRDefault="00D571DF" w:rsidP="00D571DF">
            <w:pPr>
              <w:rPr>
                <w:ins w:id="187" w:author="Author"/>
              </w:rPr>
            </w:pPr>
            <w:ins w:id="188" w:author="Author">
              <w:r w:rsidRPr="00EF4F73">
                <w:t>Assigned Baseline IP leads</w:t>
              </w:r>
            </w:ins>
          </w:p>
        </w:tc>
      </w:tr>
      <w:tr w:rsidR="00D571DF" w:rsidRPr="00211F82" w14:paraId="7201F423" w14:textId="77777777" w:rsidTr="00505C5E">
        <w:trPr>
          <w:ins w:id="189" w:author="Author"/>
        </w:trPr>
        <w:tc>
          <w:tcPr>
            <w:tcW w:w="2965" w:type="dxa"/>
            <w:vAlign w:val="center"/>
          </w:tcPr>
          <w:p w14:paraId="434D701B" w14:textId="406CAE68" w:rsidR="00D571DF" w:rsidRPr="00BF3941" w:rsidRDefault="00D571DF" w:rsidP="00D571DF">
            <w:pPr>
              <w:rPr>
                <w:ins w:id="190" w:author="Author"/>
              </w:rPr>
            </w:pPr>
            <w:bookmarkStart w:id="191" w:name="_Hlk101785964"/>
            <w:ins w:id="192" w:author="Author">
              <w:r w:rsidRPr="008D4C4E">
                <w:t>Review Baseline IP current Q</w:t>
              </w:r>
              <w:r>
                <w:t>2</w:t>
              </w:r>
              <w:r w:rsidRPr="008D4C4E">
                <w:t xml:space="preserve"> evaluations.</w:t>
              </w:r>
            </w:ins>
          </w:p>
        </w:tc>
        <w:tc>
          <w:tcPr>
            <w:tcW w:w="2086" w:type="dxa"/>
            <w:vAlign w:val="center"/>
          </w:tcPr>
          <w:p w14:paraId="0CD2828B" w14:textId="758A624A" w:rsidR="00D571DF" w:rsidRPr="00BF3941" w:rsidRDefault="00D571DF" w:rsidP="00D571DF">
            <w:pPr>
              <w:jc w:val="center"/>
              <w:rPr>
                <w:ins w:id="193" w:author="Author"/>
              </w:rPr>
            </w:pPr>
            <w:ins w:id="194" w:author="Author">
              <w:r>
                <w:t>Mid October</w:t>
              </w:r>
            </w:ins>
          </w:p>
        </w:tc>
        <w:tc>
          <w:tcPr>
            <w:tcW w:w="2259" w:type="dxa"/>
          </w:tcPr>
          <w:p w14:paraId="02E6D3F5" w14:textId="16D84F55" w:rsidR="00D571DF" w:rsidRPr="00BF3941" w:rsidRDefault="00D571DF" w:rsidP="00D571DF">
            <w:pPr>
              <w:jc w:val="center"/>
              <w:rPr>
                <w:ins w:id="195" w:author="Author"/>
              </w:rPr>
            </w:pPr>
            <w:ins w:id="196" w:author="Author">
              <w:r w:rsidRPr="007F3794">
                <w:t>BIP Monitoring Coordinator</w:t>
              </w:r>
            </w:ins>
          </w:p>
        </w:tc>
        <w:tc>
          <w:tcPr>
            <w:tcW w:w="2040" w:type="dxa"/>
            <w:vAlign w:val="center"/>
          </w:tcPr>
          <w:p w14:paraId="6C5E2017" w14:textId="7FD9435E" w:rsidR="00D571DF" w:rsidRPr="00BF3941" w:rsidRDefault="00D571DF" w:rsidP="00D571DF">
            <w:pPr>
              <w:jc w:val="center"/>
              <w:rPr>
                <w:ins w:id="197" w:author="Author"/>
              </w:rPr>
            </w:pPr>
            <w:ins w:id="198" w:author="Author">
              <w:r>
                <w:t>-</w:t>
              </w:r>
            </w:ins>
          </w:p>
        </w:tc>
      </w:tr>
      <w:bookmarkEnd w:id="191"/>
      <w:tr w:rsidR="00D571DF" w:rsidRPr="00211F82" w14:paraId="45D2E7F3" w14:textId="77777777" w:rsidTr="00505C5E">
        <w:trPr>
          <w:ins w:id="199" w:author="Author"/>
        </w:trPr>
        <w:tc>
          <w:tcPr>
            <w:tcW w:w="2965" w:type="dxa"/>
          </w:tcPr>
          <w:p w14:paraId="3BC05D26" w14:textId="4D443239" w:rsidR="00D571DF" w:rsidRPr="00F42090" w:rsidRDefault="00D571DF" w:rsidP="00D571DF">
            <w:pPr>
              <w:rPr>
                <w:ins w:id="200" w:author="Author"/>
              </w:rPr>
            </w:pPr>
            <w:ins w:id="201" w:author="Author">
              <w:r w:rsidRPr="00FA0E4D">
                <w:t>Send out e-mail requesting Assigned Baseline IP leads’ current year Q</w:t>
              </w:r>
              <w:r>
                <w:t>3</w:t>
              </w:r>
              <w:r w:rsidRPr="00FA0E4D">
                <w:t xml:space="preserve"> evaluation</w:t>
              </w:r>
            </w:ins>
          </w:p>
        </w:tc>
        <w:tc>
          <w:tcPr>
            <w:tcW w:w="2086" w:type="dxa"/>
            <w:vAlign w:val="center"/>
          </w:tcPr>
          <w:p w14:paraId="5DC247C1" w14:textId="263E4FDA" w:rsidR="00D571DF" w:rsidRPr="00F42090" w:rsidRDefault="00D571DF" w:rsidP="00D571DF">
            <w:pPr>
              <w:jc w:val="center"/>
              <w:rPr>
                <w:ins w:id="202" w:author="Author"/>
              </w:rPr>
            </w:pPr>
            <w:ins w:id="203" w:author="Author">
              <w:r>
                <w:t>Mid-November</w:t>
              </w:r>
            </w:ins>
          </w:p>
        </w:tc>
        <w:tc>
          <w:tcPr>
            <w:tcW w:w="2259" w:type="dxa"/>
          </w:tcPr>
          <w:p w14:paraId="0147A5DD" w14:textId="4C5AD4A7" w:rsidR="00D571DF" w:rsidRPr="00F42090" w:rsidRDefault="00D571DF" w:rsidP="00D571DF">
            <w:pPr>
              <w:jc w:val="center"/>
              <w:rPr>
                <w:ins w:id="204" w:author="Author"/>
              </w:rPr>
            </w:pPr>
            <w:ins w:id="205" w:author="Author">
              <w:r w:rsidRPr="007F3794">
                <w:t>BIP Monitoring Coordinator</w:t>
              </w:r>
            </w:ins>
          </w:p>
        </w:tc>
        <w:tc>
          <w:tcPr>
            <w:tcW w:w="2040" w:type="dxa"/>
            <w:vAlign w:val="center"/>
          </w:tcPr>
          <w:p w14:paraId="34B2AE3B" w14:textId="1E1AF5C8" w:rsidR="00D571DF" w:rsidRPr="00F42090" w:rsidRDefault="00D571DF" w:rsidP="00D571DF">
            <w:pPr>
              <w:jc w:val="center"/>
              <w:rPr>
                <w:ins w:id="206" w:author="Author"/>
              </w:rPr>
            </w:pPr>
            <w:ins w:id="207" w:author="Author">
              <w:r w:rsidRPr="00FA0E4D">
                <w:t>-</w:t>
              </w:r>
            </w:ins>
          </w:p>
        </w:tc>
      </w:tr>
      <w:tr w:rsidR="00D571DF" w:rsidRPr="00211F82" w14:paraId="21B71E36" w14:textId="77777777" w:rsidTr="00505C5E">
        <w:trPr>
          <w:ins w:id="208" w:author="Author"/>
        </w:trPr>
        <w:tc>
          <w:tcPr>
            <w:tcW w:w="2965" w:type="dxa"/>
          </w:tcPr>
          <w:p w14:paraId="47192470" w14:textId="64B5C1B3" w:rsidR="00D571DF" w:rsidRPr="00F42090" w:rsidRDefault="00D571DF" w:rsidP="00D571DF">
            <w:pPr>
              <w:rPr>
                <w:ins w:id="209" w:author="Author"/>
              </w:rPr>
            </w:pPr>
            <w:ins w:id="210" w:author="Author">
              <w:r w:rsidRPr="008D4C4E">
                <w:t>Assigned Baseline IP leads’ current year Q</w:t>
              </w:r>
              <w:r>
                <w:t>3</w:t>
              </w:r>
              <w:r w:rsidRPr="008D4C4E">
                <w:t xml:space="preserve"> evaluations and reporting due.</w:t>
              </w:r>
            </w:ins>
          </w:p>
        </w:tc>
        <w:tc>
          <w:tcPr>
            <w:tcW w:w="2086" w:type="dxa"/>
            <w:vAlign w:val="center"/>
          </w:tcPr>
          <w:p w14:paraId="2A97C60A" w14:textId="675F27E3" w:rsidR="00D571DF" w:rsidRPr="00F42090" w:rsidRDefault="00D571DF" w:rsidP="00D571DF">
            <w:pPr>
              <w:jc w:val="center"/>
              <w:rPr>
                <w:ins w:id="211" w:author="Author"/>
              </w:rPr>
            </w:pPr>
            <w:ins w:id="212" w:author="Author">
              <w:r w:rsidRPr="00EF4F73">
                <w:t>Mid-</w:t>
              </w:r>
              <w:r>
                <w:t>December</w:t>
              </w:r>
            </w:ins>
          </w:p>
        </w:tc>
        <w:tc>
          <w:tcPr>
            <w:tcW w:w="2259" w:type="dxa"/>
          </w:tcPr>
          <w:p w14:paraId="1B952FF2" w14:textId="47446663" w:rsidR="00D571DF" w:rsidRPr="00F42090" w:rsidRDefault="00D571DF" w:rsidP="00D571DF">
            <w:pPr>
              <w:jc w:val="center"/>
              <w:rPr>
                <w:ins w:id="213" w:author="Author"/>
              </w:rPr>
            </w:pPr>
            <w:ins w:id="214" w:author="Author">
              <w:r w:rsidRPr="007F3794">
                <w:t>BIP Monitoring Coordinator</w:t>
              </w:r>
            </w:ins>
          </w:p>
        </w:tc>
        <w:tc>
          <w:tcPr>
            <w:tcW w:w="2040" w:type="dxa"/>
            <w:vAlign w:val="center"/>
          </w:tcPr>
          <w:p w14:paraId="455D273D" w14:textId="2C7451C2" w:rsidR="00D571DF" w:rsidRPr="00F42090" w:rsidRDefault="00D571DF" w:rsidP="00D571DF">
            <w:pPr>
              <w:jc w:val="center"/>
              <w:rPr>
                <w:ins w:id="215" w:author="Author"/>
              </w:rPr>
            </w:pPr>
            <w:ins w:id="216" w:author="Author">
              <w:r w:rsidRPr="00EF4F73">
                <w:t>Assigned Baseline IP leads</w:t>
              </w:r>
            </w:ins>
          </w:p>
        </w:tc>
      </w:tr>
      <w:tr w:rsidR="00D571DF" w:rsidRPr="00D278E8" w14:paraId="3501A061" w14:textId="77777777" w:rsidTr="00505C5E">
        <w:trPr>
          <w:ins w:id="217" w:author="Author"/>
        </w:trPr>
        <w:tc>
          <w:tcPr>
            <w:tcW w:w="2965" w:type="dxa"/>
            <w:vAlign w:val="center"/>
          </w:tcPr>
          <w:p w14:paraId="110081DE" w14:textId="095A1A34" w:rsidR="00D571DF" w:rsidRPr="00D278E8" w:rsidRDefault="00D571DF" w:rsidP="00D571DF">
            <w:pPr>
              <w:rPr>
                <w:ins w:id="218" w:author="Author"/>
              </w:rPr>
            </w:pPr>
            <w:ins w:id="219" w:author="Author">
              <w:r w:rsidRPr="00D278E8">
                <w:t>Review Baseline IP current Q</w:t>
              </w:r>
              <w:r>
                <w:t>3</w:t>
              </w:r>
              <w:r w:rsidRPr="00D278E8">
                <w:t xml:space="preserve"> evaluations.</w:t>
              </w:r>
            </w:ins>
          </w:p>
        </w:tc>
        <w:tc>
          <w:tcPr>
            <w:tcW w:w="2086" w:type="dxa"/>
            <w:vAlign w:val="center"/>
          </w:tcPr>
          <w:p w14:paraId="5B82D93E" w14:textId="67BF7D7B" w:rsidR="00D571DF" w:rsidRPr="00D278E8" w:rsidRDefault="00D571DF" w:rsidP="00D571DF">
            <w:pPr>
              <w:jc w:val="center"/>
              <w:rPr>
                <w:ins w:id="220" w:author="Author"/>
              </w:rPr>
            </w:pPr>
            <w:ins w:id="221" w:author="Author">
              <w:r w:rsidRPr="00D278E8">
                <w:t>Mid-</w:t>
              </w:r>
              <w:r>
                <w:t>January</w:t>
              </w:r>
            </w:ins>
          </w:p>
        </w:tc>
        <w:tc>
          <w:tcPr>
            <w:tcW w:w="2259" w:type="dxa"/>
          </w:tcPr>
          <w:p w14:paraId="45D5172F" w14:textId="1E057BB5" w:rsidR="00D571DF" w:rsidRPr="00D278E8" w:rsidRDefault="00D571DF" w:rsidP="00D571DF">
            <w:pPr>
              <w:jc w:val="center"/>
              <w:rPr>
                <w:ins w:id="222" w:author="Author"/>
              </w:rPr>
            </w:pPr>
            <w:ins w:id="223" w:author="Author">
              <w:r w:rsidRPr="007F3794">
                <w:t>BIP Monitoring Coordinator</w:t>
              </w:r>
            </w:ins>
          </w:p>
        </w:tc>
        <w:tc>
          <w:tcPr>
            <w:tcW w:w="2040" w:type="dxa"/>
            <w:vAlign w:val="center"/>
          </w:tcPr>
          <w:p w14:paraId="1AE742FD" w14:textId="77777777" w:rsidR="00D571DF" w:rsidRPr="00D278E8" w:rsidRDefault="00D571DF" w:rsidP="00D571DF">
            <w:pPr>
              <w:jc w:val="center"/>
              <w:rPr>
                <w:ins w:id="224" w:author="Author"/>
              </w:rPr>
            </w:pPr>
            <w:ins w:id="225" w:author="Author">
              <w:r w:rsidRPr="00D278E8">
                <w:t>-</w:t>
              </w:r>
            </w:ins>
          </w:p>
        </w:tc>
      </w:tr>
      <w:tr w:rsidR="00D571DF" w:rsidRPr="00211F82" w14:paraId="3A83477A" w14:textId="77777777" w:rsidTr="00505C5E">
        <w:trPr>
          <w:ins w:id="226" w:author="Author"/>
        </w:trPr>
        <w:tc>
          <w:tcPr>
            <w:tcW w:w="2965" w:type="dxa"/>
          </w:tcPr>
          <w:p w14:paraId="090EC94C" w14:textId="1043404F" w:rsidR="00D571DF" w:rsidRPr="00F42090" w:rsidRDefault="00D571DF" w:rsidP="00D571DF">
            <w:pPr>
              <w:rPr>
                <w:ins w:id="227" w:author="Author"/>
              </w:rPr>
            </w:pPr>
            <w:ins w:id="228" w:author="Author">
              <w:r w:rsidRPr="009769AD">
                <w:t>Send out e-mail requesting Assigned Baseline IP leads’ current year Q</w:t>
              </w:r>
              <w:r>
                <w:t>4</w:t>
              </w:r>
              <w:r w:rsidRPr="009769AD">
                <w:t xml:space="preserve"> evaluation</w:t>
              </w:r>
            </w:ins>
          </w:p>
        </w:tc>
        <w:tc>
          <w:tcPr>
            <w:tcW w:w="2086" w:type="dxa"/>
          </w:tcPr>
          <w:p w14:paraId="174D2D9F" w14:textId="6FDD5A2B" w:rsidR="00D571DF" w:rsidRPr="00F42090" w:rsidRDefault="00D571DF" w:rsidP="00D571DF">
            <w:pPr>
              <w:jc w:val="center"/>
              <w:rPr>
                <w:ins w:id="229" w:author="Author"/>
              </w:rPr>
            </w:pPr>
            <w:ins w:id="230" w:author="Author">
              <w:r w:rsidRPr="009769AD">
                <w:t>Mid-</w:t>
              </w:r>
              <w:r>
                <w:t>February</w:t>
              </w:r>
            </w:ins>
          </w:p>
        </w:tc>
        <w:tc>
          <w:tcPr>
            <w:tcW w:w="2259" w:type="dxa"/>
          </w:tcPr>
          <w:p w14:paraId="06DBEB68" w14:textId="49AA8D2D" w:rsidR="00D571DF" w:rsidRPr="00F42090" w:rsidRDefault="00D571DF" w:rsidP="00D571DF">
            <w:pPr>
              <w:jc w:val="center"/>
              <w:rPr>
                <w:ins w:id="231" w:author="Author"/>
              </w:rPr>
            </w:pPr>
            <w:ins w:id="232" w:author="Author">
              <w:r w:rsidRPr="007F3794">
                <w:t>BIP Monitoring Coordinator</w:t>
              </w:r>
            </w:ins>
          </w:p>
        </w:tc>
        <w:tc>
          <w:tcPr>
            <w:tcW w:w="2040" w:type="dxa"/>
          </w:tcPr>
          <w:p w14:paraId="3DE2A290" w14:textId="67EDA831" w:rsidR="00D571DF" w:rsidRPr="00F42090" w:rsidRDefault="00D571DF" w:rsidP="00D571DF">
            <w:pPr>
              <w:jc w:val="center"/>
              <w:rPr>
                <w:ins w:id="233" w:author="Author"/>
              </w:rPr>
            </w:pPr>
            <w:ins w:id="234" w:author="Author">
              <w:r w:rsidRPr="009769AD">
                <w:t>-</w:t>
              </w:r>
            </w:ins>
          </w:p>
        </w:tc>
      </w:tr>
      <w:tr w:rsidR="00D571DF" w:rsidRPr="00211F82" w14:paraId="48684403" w14:textId="77777777" w:rsidTr="00D571DF">
        <w:trPr>
          <w:ins w:id="235" w:author="Author"/>
        </w:trPr>
        <w:tc>
          <w:tcPr>
            <w:tcW w:w="2965" w:type="dxa"/>
          </w:tcPr>
          <w:p w14:paraId="13495D66" w14:textId="1039A735" w:rsidR="00D571DF" w:rsidRPr="009769AD" w:rsidRDefault="00D571DF" w:rsidP="00D571DF">
            <w:pPr>
              <w:rPr>
                <w:ins w:id="236" w:author="Author"/>
              </w:rPr>
            </w:pPr>
            <w:ins w:id="237" w:author="Author">
              <w:r w:rsidRPr="008D4C97">
                <w:t>Assigned Baseline IP leads’ current year Q</w:t>
              </w:r>
              <w:r>
                <w:t>4</w:t>
              </w:r>
              <w:r w:rsidRPr="008D4C97">
                <w:t xml:space="preserve"> evaluations and reporting due.</w:t>
              </w:r>
            </w:ins>
          </w:p>
        </w:tc>
        <w:tc>
          <w:tcPr>
            <w:tcW w:w="2086" w:type="dxa"/>
          </w:tcPr>
          <w:p w14:paraId="0090DDA9" w14:textId="56C51733" w:rsidR="00D571DF" w:rsidRPr="009769AD" w:rsidRDefault="00D571DF" w:rsidP="00D571DF">
            <w:pPr>
              <w:jc w:val="center"/>
              <w:rPr>
                <w:ins w:id="238" w:author="Author"/>
              </w:rPr>
            </w:pPr>
            <w:ins w:id="239" w:author="Author">
              <w:r w:rsidRPr="008D4C97">
                <w:t>Mid-</w:t>
              </w:r>
              <w:r>
                <w:t>March</w:t>
              </w:r>
            </w:ins>
          </w:p>
        </w:tc>
        <w:tc>
          <w:tcPr>
            <w:tcW w:w="2259" w:type="dxa"/>
          </w:tcPr>
          <w:p w14:paraId="50945A6F" w14:textId="4EE0834E" w:rsidR="00D571DF" w:rsidRPr="009769AD" w:rsidRDefault="00D571DF" w:rsidP="00D571DF">
            <w:pPr>
              <w:jc w:val="center"/>
              <w:rPr>
                <w:ins w:id="240" w:author="Author"/>
              </w:rPr>
            </w:pPr>
            <w:ins w:id="241" w:author="Author">
              <w:r w:rsidRPr="007F3794">
                <w:t>BIP Monitoring Coordinator</w:t>
              </w:r>
            </w:ins>
          </w:p>
        </w:tc>
        <w:tc>
          <w:tcPr>
            <w:tcW w:w="2040" w:type="dxa"/>
            <w:vAlign w:val="center"/>
          </w:tcPr>
          <w:p w14:paraId="665E3D73" w14:textId="6D050700" w:rsidR="00D571DF" w:rsidRPr="009769AD" w:rsidRDefault="00D571DF" w:rsidP="00D571DF">
            <w:pPr>
              <w:jc w:val="center"/>
              <w:rPr>
                <w:ins w:id="242" w:author="Author"/>
              </w:rPr>
            </w:pPr>
            <w:ins w:id="243" w:author="Author">
              <w:r w:rsidRPr="008D4C97">
                <w:t>Assigned Baseline IP leads</w:t>
              </w:r>
            </w:ins>
          </w:p>
        </w:tc>
      </w:tr>
      <w:tr w:rsidR="00D571DF" w:rsidRPr="00211F82" w14:paraId="1F9358EF" w14:textId="77777777" w:rsidTr="00505C5E">
        <w:trPr>
          <w:ins w:id="244" w:author="Author"/>
        </w:trPr>
        <w:tc>
          <w:tcPr>
            <w:tcW w:w="2965" w:type="dxa"/>
            <w:vAlign w:val="center"/>
          </w:tcPr>
          <w:p w14:paraId="18A6EA90" w14:textId="68B2090D" w:rsidR="00D571DF" w:rsidRPr="009769AD" w:rsidRDefault="00D571DF" w:rsidP="00D571DF">
            <w:pPr>
              <w:rPr>
                <w:ins w:id="245" w:author="Author"/>
              </w:rPr>
            </w:pPr>
            <w:ins w:id="246" w:author="Author">
              <w:r w:rsidRPr="008D4C97">
                <w:t>Review Baseline IP current Q</w:t>
              </w:r>
              <w:r>
                <w:t>4</w:t>
              </w:r>
              <w:r w:rsidRPr="008D4C97">
                <w:t xml:space="preserve"> evaluations.</w:t>
              </w:r>
            </w:ins>
          </w:p>
        </w:tc>
        <w:tc>
          <w:tcPr>
            <w:tcW w:w="2086" w:type="dxa"/>
            <w:vAlign w:val="center"/>
          </w:tcPr>
          <w:p w14:paraId="56815447" w14:textId="3563578B" w:rsidR="00D571DF" w:rsidRPr="009769AD" w:rsidRDefault="00D571DF" w:rsidP="00D571DF">
            <w:pPr>
              <w:jc w:val="center"/>
              <w:rPr>
                <w:ins w:id="247" w:author="Author"/>
              </w:rPr>
            </w:pPr>
            <w:ins w:id="248" w:author="Author">
              <w:r w:rsidRPr="008D4C97">
                <w:t>Mid-</w:t>
              </w:r>
              <w:r>
                <w:t>April</w:t>
              </w:r>
            </w:ins>
          </w:p>
        </w:tc>
        <w:tc>
          <w:tcPr>
            <w:tcW w:w="2259" w:type="dxa"/>
          </w:tcPr>
          <w:p w14:paraId="3A8B09F3" w14:textId="057FD59E" w:rsidR="00D571DF" w:rsidRPr="009769AD" w:rsidRDefault="00D571DF" w:rsidP="00D571DF">
            <w:pPr>
              <w:jc w:val="center"/>
              <w:rPr>
                <w:ins w:id="249" w:author="Author"/>
              </w:rPr>
            </w:pPr>
            <w:ins w:id="250" w:author="Author">
              <w:r w:rsidRPr="007F3794">
                <w:t>BIP Monitoring Coordinator</w:t>
              </w:r>
            </w:ins>
          </w:p>
        </w:tc>
        <w:tc>
          <w:tcPr>
            <w:tcW w:w="2040" w:type="dxa"/>
            <w:vAlign w:val="center"/>
          </w:tcPr>
          <w:p w14:paraId="0309872C" w14:textId="23D44038" w:rsidR="00D571DF" w:rsidRPr="009769AD" w:rsidRDefault="00D571DF" w:rsidP="00D571DF">
            <w:pPr>
              <w:jc w:val="center"/>
              <w:rPr>
                <w:ins w:id="251" w:author="Author"/>
              </w:rPr>
            </w:pPr>
            <w:ins w:id="252" w:author="Author">
              <w:r w:rsidRPr="008D4C97">
                <w:t>-</w:t>
              </w:r>
            </w:ins>
          </w:p>
        </w:tc>
      </w:tr>
      <w:tr w:rsidR="00D571DF" w:rsidRPr="00211F82" w14:paraId="76FD6EF4" w14:textId="77777777" w:rsidTr="00505C5E">
        <w:trPr>
          <w:ins w:id="253" w:author="Author"/>
        </w:trPr>
        <w:tc>
          <w:tcPr>
            <w:tcW w:w="2965" w:type="dxa"/>
            <w:vAlign w:val="center"/>
          </w:tcPr>
          <w:p w14:paraId="0DC75145" w14:textId="4DEA131A" w:rsidR="00D571DF" w:rsidRPr="008D4C97" w:rsidRDefault="00D571DF" w:rsidP="00D571DF">
            <w:pPr>
              <w:rPr>
                <w:ins w:id="254" w:author="Author"/>
              </w:rPr>
            </w:pPr>
            <w:ins w:id="255" w:author="Author">
              <w:r w:rsidRPr="00F57FA5">
                <w:t xml:space="preserve">Conduct current year </w:t>
              </w:r>
              <w:r>
                <w:t xml:space="preserve">Q1 through </w:t>
              </w:r>
              <w:r w:rsidRPr="00F57FA5">
                <w:t>Q</w:t>
              </w:r>
              <w:r>
                <w:t>4</w:t>
              </w:r>
              <w:r w:rsidRPr="00F57FA5">
                <w:t xml:space="preserve"> Baseline IP Assessment Meeting</w:t>
              </w:r>
            </w:ins>
          </w:p>
        </w:tc>
        <w:tc>
          <w:tcPr>
            <w:tcW w:w="2086" w:type="dxa"/>
            <w:vAlign w:val="center"/>
          </w:tcPr>
          <w:p w14:paraId="32856DCD" w14:textId="1FB90D6D" w:rsidR="00D571DF" w:rsidRPr="008D4C97" w:rsidRDefault="00D571DF" w:rsidP="00D571DF">
            <w:pPr>
              <w:jc w:val="center"/>
              <w:rPr>
                <w:ins w:id="256" w:author="Author"/>
              </w:rPr>
            </w:pPr>
            <w:ins w:id="257" w:author="Author">
              <w:r>
                <w:t>End of April</w:t>
              </w:r>
            </w:ins>
          </w:p>
        </w:tc>
        <w:tc>
          <w:tcPr>
            <w:tcW w:w="2259" w:type="dxa"/>
          </w:tcPr>
          <w:p w14:paraId="43D231FB" w14:textId="70D61370" w:rsidR="00D571DF" w:rsidRPr="008D4C97" w:rsidRDefault="00D571DF" w:rsidP="00D571DF">
            <w:pPr>
              <w:jc w:val="center"/>
              <w:rPr>
                <w:ins w:id="258" w:author="Author"/>
              </w:rPr>
            </w:pPr>
            <w:ins w:id="259" w:author="Author">
              <w:r w:rsidRPr="007F3794">
                <w:t>BIP Monitoring Coordinator</w:t>
              </w:r>
              <w:r>
                <w:t xml:space="preserve"> and IRIB BC</w:t>
              </w:r>
            </w:ins>
          </w:p>
        </w:tc>
        <w:tc>
          <w:tcPr>
            <w:tcW w:w="2040" w:type="dxa"/>
            <w:vAlign w:val="center"/>
          </w:tcPr>
          <w:p w14:paraId="71D44239" w14:textId="0F874F91" w:rsidR="00D571DF" w:rsidRPr="008D4C97" w:rsidRDefault="00D571DF" w:rsidP="00D571DF">
            <w:pPr>
              <w:jc w:val="center"/>
              <w:rPr>
                <w:ins w:id="260" w:author="Author"/>
              </w:rPr>
            </w:pPr>
            <w:ins w:id="261" w:author="Author">
              <w:r w:rsidRPr="00D278E8">
                <w:t>Assigned Baseline IP leads</w:t>
              </w:r>
            </w:ins>
          </w:p>
        </w:tc>
      </w:tr>
      <w:tr w:rsidR="00D571DF" w:rsidRPr="00211F82" w14:paraId="4C678715" w14:textId="77777777" w:rsidTr="00505C5E">
        <w:trPr>
          <w:ins w:id="262" w:author="Author"/>
        </w:trPr>
        <w:tc>
          <w:tcPr>
            <w:tcW w:w="2965" w:type="dxa"/>
            <w:vAlign w:val="center"/>
          </w:tcPr>
          <w:p w14:paraId="38136C8E" w14:textId="47A705DA" w:rsidR="00D571DF" w:rsidRPr="00A515F5" w:rsidRDefault="00D571DF" w:rsidP="00D571DF">
            <w:pPr>
              <w:rPr>
                <w:ins w:id="263" w:author="Author"/>
              </w:rPr>
            </w:pPr>
            <w:ins w:id="264" w:author="Author">
              <w:r>
                <w:t xml:space="preserve">Aggregate current year results from assessment meeting into </w:t>
              </w:r>
              <w:r w:rsidRPr="00D571DF">
                <w:t>Baseline IP Monitoring Report</w:t>
              </w:r>
            </w:ins>
          </w:p>
        </w:tc>
        <w:tc>
          <w:tcPr>
            <w:tcW w:w="2086" w:type="dxa"/>
            <w:vAlign w:val="center"/>
          </w:tcPr>
          <w:p w14:paraId="5C385D80" w14:textId="4E70957E" w:rsidR="00D571DF" w:rsidRPr="005B4EC0" w:rsidRDefault="00D571DF" w:rsidP="00D571DF">
            <w:pPr>
              <w:jc w:val="center"/>
              <w:rPr>
                <w:ins w:id="265" w:author="Author"/>
              </w:rPr>
            </w:pPr>
            <w:ins w:id="266" w:author="Author">
              <w:r>
                <w:t>End May</w:t>
              </w:r>
            </w:ins>
          </w:p>
        </w:tc>
        <w:tc>
          <w:tcPr>
            <w:tcW w:w="2259" w:type="dxa"/>
            <w:vAlign w:val="center"/>
          </w:tcPr>
          <w:p w14:paraId="7967D023" w14:textId="15CB1323" w:rsidR="00D571DF" w:rsidRPr="005B4EC0" w:rsidRDefault="00D571DF" w:rsidP="00D571DF">
            <w:pPr>
              <w:jc w:val="center"/>
              <w:rPr>
                <w:ins w:id="267" w:author="Author"/>
              </w:rPr>
            </w:pPr>
            <w:ins w:id="268" w:author="Author">
              <w:r w:rsidRPr="007F3794">
                <w:t>BIP Monitoring Coordinator</w:t>
              </w:r>
            </w:ins>
          </w:p>
        </w:tc>
        <w:tc>
          <w:tcPr>
            <w:tcW w:w="2040" w:type="dxa"/>
            <w:vAlign w:val="center"/>
          </w:tcPr>
          <w:p w14:paraId="1EA8CA59" w14:textId="22AE9A1E" w:rsidR="00D571DF" w:rsidRPr="005B4EC0" w:rsidRDefault="00D571DF" w:rsidP="00D571DF">
            <w:pPr>
              <w:jc w:val="center"/>
              <w:rPr>
                <w:ins w:id="269" w:author="Author"/>
              </w:rPr>
            </w:pPr>
            <w:ins w:id="270" w:author="Author">
              <w:r w:rsidRPr="003620E1">
                <w:t>-</w:t>
              </w:r>
            </w:ins>
          </w:p>
        </w:tc>
      </w:tr>
      <w:tr w:rsidR="00D571DF" w:rsidRPr="00211F82" w14:paraId="535FE996" w14:textId="77777777" w:rsidTr="00505C5E">
        <w:trPr>
          <w:ins w:id="271" w:author="Author"/>
        </w:trPr>
        <w:tc>
          <w:tcPr>
            <w:tcW w:w="2965" w:type="dxa"/>
            <w:vAlign w:val="center"/>
          </w:tcPr>
          <w:p w14:paraId="3AB606CC" w14:textId="43C9FF84" w:rsidR="00D571DF" w:rsidRPr="005E2A9A" w:rsidRDefault="00D571DF" w:rsidP="00B3455E">
            <w:pPr>
              <w:rPr>
                <w:ins w:id="272" w:author="Author"/>
              </w:rPr>
            </w:pPr>
            <w:ins w:id="273" w:author="Author">
              <w:r w:rsidRPr="00F42090">
                <w:t xml:space="preserve">Provide input for </w:t>
              </w:r>
              <w:r>
                <w:t xml:space="preserve">annual </w:t>
              </w:r>
              <w:r w:rsidRPr="00F42090">
                <w:t>ROP Self-Assessment SECY.</w:t>
              </w:r>
            </w:ins>
          </w:p>
        </w:tc>
        <w:tc>
          <w:tcPr>
            <w:tcW w:w="2086" w:type="dxa"/>
            <w:vAlign w:val="center"/>
          </w:tcPr>
          <w:p w14:paraId="742F959A" w14:textId="15FEBB25" w:rsidR="00D571DF" w:rsidRPr="005E2A9A" w:rsidRDefault="00D571DF" w:rsidP="00B3455E">
            <w:pPr>
              <w:jc w:val="center"/>
              <w:rPr>
                <w:ins w:id="274" w:author="Author"/>
              </w:rPr>
            </w:pPr>
            <w:ins w:id="275" w:author="Author">
              <w:r>
                <w:t>Mid-</w:t>
              </w:r>
              <w:r w:rsidRPr="00F42090">
                <w:t>January</w:t>
              </w:r>
            </w:ins>
          </w:p>
        </w:tc>
        <w:tc>
          <w:tcPr>
            <w:tcW w:w="2259" w:type="dxa"/>
            <w:vAlign w:val="center"/>
          </w:tcPr>
          <w:p w14:paraId="608B1873" w14:textId="297925C7" w:rsidR="00D571DF" w:rsidRPr="005E2A9A" w:rsidRDefault="00D571DF" w:rsidP="00B3455E">
            <w:pPr>
              <w:jc w:val="center"/>
              <w:rPr>
                <w:ins w:id="276" w:author="Author"/>
              </w:rPr>
            </w:pPr>
            <w:ins w:id="277" w:author="Author">
              <w:r w:rsidRPr="00D571DF">
                <w:t>BIP Monitoring Coordinator</w:t>
              </w:r>
            </w:ins>
          </w:p>
        </w:tc>
        <w:tc>
          <w:tcPr>
            <w:tcW w:w="2040" w:type="dxa"/>
            <w:vAlign w:val="center"/>
          </w:tcPr>
          <w:p w14:paraId="5335D602" w14:textId="0A39D980" w:rsidR="00D571DF" w:rsidRPr="005E2A9A" w:rsidRDefault="00D571DF" w:rsidP="00B3455E">
            <w:pPr>
              <w:jc w:val="center"/>
              <w:rPr>
                <w:ins w:id="278" w:author="Author"/>
              </w:rPr>
            </w:pPr>
            <w:ins w:id="279" w:author="Author">
              <w:r w:rsidRPr="00F42090">
                <w:t>-</w:t>
              </w:r>
            </w:ins>
          </w:p>
        </w:tc>
      </w:tr>
    </w:tbl>
    <w:p w14:paraId="1475B579" w14:textId="77777777" w:rsidR="000703C1" w:rsidRDefault="000703C1" w:rsidP="008668D0">
      <w:pPr>
        <w:spacing w:after="0" w:line="240" w:lineRule="auto"/>
        <w:jc w:val="center"/>
        <w:rPr>
          <w:ins w:id="280" w:author="Author"/>
        </w:rPr>
      </w:pPr>
    </w:p>
    <w:p w14:paraId="2968112E" w14:textId="18551E3C" w:rsidR="000703C1" w:rsidRDefault="000703C1" w:rsidP="008668D0">
      <w:pPr>
        <w:spacing w:after="0" w:line="240" w:lineRule="auto"/>
        <w:jc w:val="center"/>
        <w:rPr>
          <w:ins w:id="281" w:author="Author"/>
        </w:rPr>
        <w:sectPr w:rsidR="000703C1" w:rsidSect="00B34E2D">
          <w:headerReference w:type="default" r:id="rId11"/>
          <w:footerReference w:type="default" r:id="rId12"/>
          <w:pgSz w:w="12240" w:h="15840"/>
          <w:pgMar w:top="1440" w:right="1440" w:bottom="1440" w:left="1440" w:header="720" w:footer="720" w:gutter="0"/>
          <w:pgNumType w:start="1"/>
          <w:cols w:space="720"/>
          <w:docGrid w:linePitch="360"/>
        </w:sectPr>
      </w:pPr>
    </w:p>
    <w:p w14:paraId="3FED3824" w14:textId="61B8F367" w:rsidR="008668D0" w:rsidRPr="005D7D52" w:rsidRDefault="00A30279" w:rsidP="00C701A6">
      <w:pPr>
        <w:pStyle w:val="Attachmenttitle"/>
      </w:pPr>
      <w:r>
        <w:t xml:space="preserve">Exhibit </w:t>
      </w:r>
      <w:ins w:id="283" w:author="Author">
        <w:r w:rsidR="000703C1">
          <w:t>3</w:t>
        </w:r>
      </w:ins>
      <w:r w:rsidR="002E2AB1">
        <w:t xml:space="preserve">: </w:t>
      </w:r>
      <w:ins w:id="284" w:author="Author">
        <w:r w:rsidR="002E2AB1">
          <w:t xml:space="preserve">Comprehensive </w:t>
        </w:r>
      </w:ins>
      <w:r w:rsidR="008668D0">
        <w:t xml:space="preserve">Baseline Inspection Program Review </w:t>
      </w:r>
      <w:r w:rsidR="00961109">
        <w:t>Guidelines</w:t>
      </w:r>
    </w:p>
    <w:p w14:paraId="489AC9E5" w14:textId="3AE7D91B" w:rsidR="006F3F25" w:rsidRDefault="00464839" w:rsidP="00A331D3">
      <w:pPr>
        <w:pStyle w:val="BodyText"/>
      </w:pPr>
      <w:r>
        <w:t>The</w:t>
      </w:r>
      <w:r w:rsidR="00961109">
        <w:t xml:space="preserve"> below questions and requested information </w:t>
      </w:r>
      <w:r w:rsidR="00DB7EDE">
        <w:t>shall</w:t>
      </w:r>
      <w:r w:rsidR="00961109">
        <w:t xml:space="preserve"> form the foundation of the baseline inspection program </w:t>
      </w:r>
      <w:ins w:id="285" w:author="Author">
        <w:r w:rsidR="00547FB2">
          <w:t>review but</w:t>
        </w:r>
      </w:ins>
      <w:r w:rsidR="00DB7EDE">
        <w:t xml:space="preserve"> are not meant to be the only lines of inquiry</w:t>
      </w:r>
      <w:r w:rsidR="006F3F25">
        <w:t xml:space="preserve">. </w:t>
      </w:r>
      <w:r w:rsidR="00DB7EDE">
        <w:t>They should</w:t>
      </w:r>
      <w:r w:rsidR="006F3F25">
        <w:t xml:space="preserve"> form </w:t>
      </w:r>
      <w:ins w:id="286" w:author="Author">
        <w:r w:rsidR="00547FB2">
          <w:t>most of</w:t>
        </w:r>
      </w:ins>
      <w:r w:rsidR="006F3F25">
        <w:t xml:space="preserve"> the survey which is completed by all baseline IP leads and a selection of resident inspectors.</w:t>
      </w:r>
      <w:r w:rsidR="007D5B15">
        <w:t xml:space="preserve"> Additionally, the baseline inspection program review team should review these questions periodically while conducting their review and once </w:t>
      </w:r>
      <w:r w:rsidR="000C54E2">
        <w:t>recommendations are developed.</w:t>
      </w:r>
    </w:p>
    <w:p w14:paraId="4DD83C4D" w14:textId="36389B35" w:rsidR="007B1A67" w:rsidRDefault="002F7777" w:rsidP="00AF7E71">
      <w:pPr>
        <w:pStyle w:val="ListParagraph"/>
        <w:numPr>
          <w:ilvl w:val="0"/>
          <w:numId w:val="18"/>
        </w:numPr>
        <w:spacing w:after="220" w:line="240" w:lineRule="auto"/>
        <w:contextualSpacing w:val="0"/>
      </w:pPr>
      <w:r>
        <w:t xml:space="preserve">The </w:t>
      </w:r>
      <w:r w:rsidR="00AD013F">
        <w:t>Baseline IP</w:t>
      </w:r>
      <w:r>
        <w:t xml:space="preserve"> Lead</w:t>
      </w:r>
      <w:ins w:id="287" w:author="Author">
        <w:r>
          <w:t>s</w:t>
        </w:r>
      </w:ins>
      <w:r w:rsidR="00AD013F">
        <w:t xml:space="preserve"> shall p</w:t>
      </w:r>
      <w:r w:rsidR="00B11133">
        <w:t xml:space="preserve">rovide a summary of </w:t>
      </w:r>
      <w:r w:rsidR="00C11320">
        <w:t xml:space="preserve">significant IP changes, </w:t>
      </w:r>
      <w:r w:rsidR="00B11133">
        <w:t>insights</w:t>
      </w:r>
      <w:r w:rsidR="00C11320">
        <w:t>,</w:t>
      </w:r>
      <w:r w:rsidR="00B11133">
        <w:t xml:space="preserve"> and significant trends from the last </w:t>
      </w:r>
      <w:r w:rsidR="00A410C9">
        <w:t>5 years for assigned baseline IP(s)</w:t>
      </w:r>
      <w:ins w:id="288" w:author="Author">
        <w:r w:rsidR="00A410C9">
          <w:t xml:space="preserve"> to the review lead</w:t>
        </w:r>
      </w:ins>
      <w:r w:rsidR="00AD013F">
        <w:t xml:space="preserve">. This information can be </w:t>
      </w:r>
      <w:r w:rsidR="000521D7">
        <w:t>summarized</w:t>
      </w:r>
      <w:r w:rsidR="00A410C9">
        <w:t xml:space="preserve"> from </w:t>
      </w:r>
      <w:r w:rsidR="00B14C36">
        <w:t>the baseline IP monitoring</w:t>
      </w:r>
      <w:r w:rsidR="000521D7">
        <w:t xml:space="preserve"> </w:t>
      </w:r>
      <w:r w:rsidR="002D1EAA">
        <w:t>results</w:t>
      </w:r>
      <w:r w:rsidR="00B14C36">
        <w:t xml:space="preserve"> covering that </w:t>
      </w:r>
      <w:proofErr w:type="gramStart"/>
      <w:r w:rsidR="00B14C36">
        <w:t>time perio</w:t>
      </w:r>
      <w:r w:rsidR="00EF7462">
        <w:t>d</w:t>
      </w:r>
      <w:proofErr w:type="gramEnd"/>
      <w:r w:rsidR="00EF7462">
        <w:t>.</w:t>
      </w:r>
    </w:p>
    <w:p w14:paraId="6F130654" w14:textId="77777777" w:rsidR="007B1A67" w:rsidRDefault="00A61330" w:rsidP="007B1A67">
      <w:pPr>
        <w:pStyle w:val="BodyText3"/>
      </w:pPr>
      <w:r>
        <w:t>Input:</w:t>
      </w:r>
      <w:r>
        <w:tab/>
        <w:t>Baseline IP leads</w:t>
      </w:r>
    </w:p>
    <w:p w14:paraId="06DBB0B3" w14:textId="14C43D73" w:rsidR="007B1A67" w:rsidRDefault="008668D0" w:rsidP="007B1A67">
      <w:pPr>
        <w:pStyle w:val="ListParagraph"/>
        <w:numPr>
          <w:ilvl w:val="0"/>
          <w:numId w:val="18"/>
        </w:numPr>
        <w:spacing w:after="220" w:line="240" w:lineRule="auto"/>
        <w:contextualSpacing w:val="0"/>
      </w:pPr>
      <w:r>
        <w:t xml:space="preserve">The </w:t>
      </w:r>
      <w:r w:rsidR="006A6C03">
        <w:t xml:space="preserve">majority of </w:t>
      </w:r>
      <w:r>
        <w:t xml:space="preserve">inspectable areas for the baseline inspection program were chosen for their risk significance (needed to meet a cornerstone objective as derived from a combination of probabilistic risk analyses insights, operational experience, deterministic analyses insights, and regulatory requirements). </w:t>
      </w:r>
      <w:r w:rsidRPr="74D65571">
        <w:rPr>
          <w:u w:val="single"/>
        </w:rPr>
        <w:t xml:space="preserve">Given any changes in overall </w:t>
      </w:r>
      <w:ins w:id="289" w:author="Author">
        <w:r w:rsidR="00C447BD" w:rsidRPr="74D65571">
          <w:rPr>
            <w:u w:val="single"/>
          </w:rPr>
          <w:t>reactor licensee</w:t>
        </w:r>
      </w:ins>
      <w:r w:rsidRPr="74D65571">
        <w:rPr>
          <w:u w:val="single"/>
        </w:rPr>
        <w:t xml:space="preserve"> performance, operating experience, regulatory requirements, rulemaking, TS changes, etc., are the inspect</w:t>
      </w:r>
      <w:r w:rsidR="007B7FAF" w:rsidRPr="74D65571">
        <w:rPr>
          <w:u w:val="single"/>
        </w:rPr>
        <w:t>able</w:t>
      </w:r>
      <w:r w:rsidRPr="74D65571">
        <w:rPr>
          <w:u w:val="single"/>
        </w:rPr>
        <w:t xml:space="preserve"> areas covered by the baseline IPs still based on risk importance</w:t>
      </w:r>
      <w:r w:rsidR="006A6C03" w:rsidRPr="74D65571">
        <w:rPr>
          <w:u w:val="single"/>
        </w:rPr>
        <w:t>, if applicable,</w:t>
      </w:r>
      <w:r w:rsidRPr="74D65571">
        <w:rPr>
          <w:u w:val="single"/>
        </w:rPr>
        <w:t xml:space="preserve"> in measuring a cornerstone objective?</w:t>
      </w:r>
      <w:r w:rsidR="007B7FAF" w:rsidRPr="74D65571">
        <w:rPr>
          <w:u w:val="single"/>
        </w:rPr>
        <w:t xml:space="preserve"> Do any inspectable areas need to be added or deleted?</w:t>
      </w:r>
    </w:p>
    <w:p w14:paraId="75A99DB5" w14:textId="77777777" w:rsidR="007B1A67" w:rsidRDefault="008668D0" w:rsidP="007B1A67">
      <w:pPr>
        <w:pStyle w:val="BodyText3"/>
      </w:pPr>
      <w:r>
        <w:t>Input:</w:t>
      </w:r>
      <w:r>
        <w:tab/>
        <w:t>Baseline IP leads</w:t>
      </w:r>
      <w:r w:rsidR="00A61330">
        <w:t>, Resident Inspectors</w:t>
      </w:r>
    </w:p>
    <w:p w14:paraId="317871C8" w14:textId="34A70710" w:rsidR="007B1A67" w:rsidRDefault="008668D0" w:rsidP="007B1A67">
      <w:pPr>
        <w:pStyle w:val="ListParagraph"/>
        <w:numPr>
          <w:ilvl w:val="0"/>
          <w:numId w:val="18"/>
        </w:numPr>
        <w:spacing w:after="220" w:line="240" w:lineRule="auto"/>
        <w:contextualSpacing w:val="0"/>
        <w:rPr>
          <w:b/>
        </w:rPr>
      </w:pPr>
      <w:r w:rsidRPr="006F3F25">
        <w:t>T</w:t>
      </w:r>
      <w:r>
        <w:t xml:space="preserve">he scope of baseline IPs is determined using a risk-informed approach. </w:t>
      </w:r>
      <w:r w:rsidRPr="00146ECA">
        <w:rPr>
          <w:u w:val="single"/>
        </w:rPr>
        <w:t xml:space="preserve">Are there any baseline IPs that need to be reduced or increased in scope commensurate with any </w:t>
      </w:r>
      <w:ins w:id="290" w:author="Author">
        <w:r w:rsidR="00E363F5">
          <w:rPr>
            <w:u w:val="single"/>
          </w:rPr>
          <w:t xml:space="preserve">industry-wide </w:t>
        </w:r>
      </w:ins>
      <w:r w:rsidRPr="00146ECA">
        <w:rPr>
          <w:u w:val="single"/>
        </w:rPr>
        <w:t>changes in plant/component risk significance?</w:t>
      </w:r>
    </w:p>
    <w:p w14:paraId="105E6915" w14:textId="77777777" w:rsidR="007B1A67" w:rsidRDefault="008668D0" w:rsidP="007B1A67">
      <w:pPr>
        <w:pStyle w:val="BodyText3"/>
        <w:rPr>
          <w:b/>
        </w:rPr>
      </w:pPr>
      <w:r>
        <w:t>Input:</w:t>
      </w:r>
      <w:r>
        <w:tab/>
        <w:t>Baseline IP leads</w:t>
      </w:r>
      <w:r w:rsidR="00A61330">
        <w:t>, Resident Inspectors</w:t>
      </w:r>
    </w:p>
    <w:p w14:paraId="3EE53645" w14:textId="72733690" w:rsidR="007B1A67" w:rsidRDefault="008668D0" w:rsidP="007B1A67">
      <w:pPr>
        <w:pStyle w:val="ListParagraph"/>
        <w:numPr>
          <w:ilvl w:val="0"/>
          <w:numId w:val="18"/>
        </w:numPr>
        <w:spacing w:after="220" w:line="240" w:lineRule="auto"/>
        <w:contextualSpacing w:val="0"/>
      </w:pPr>
      <w:r>
        <w:t xml:space="preserve">The scope of a baseline IP is dependent on the applicability of a PI. The more fully a PI measures an area, the less extensive is the scope of inspection. </w:t>
      </w:r>
      <w:r w:rsidRPr="00146ECA">
        <w:rPr>
          <w:u w:val="single"/>
        </w:rPr>
        <w:t>Have there been any changes to PIs since the last baseline inspection program review that would necessitate a review of the scope of any baseline IP or group of IPs?</w:t>
      </w:r>
    </w:p>
    <w:p w14:paraId="7337E73F" w14:textId="77777777" w:rsidR="007B1A67" w:rsidRDefault="008668D0" w:rsidP="007B1A67">
      <w:pPr>
        <w:pStyle w:val="BodyText3"/>
      </w:pPr>
      <w:r>
        <w:t>Input:</w:t>
      </w:r>
      <w:r>
        <w:tab/>
        <w:t>Baseline IP leads</w:t>
      </w:r>
      <w:r w:rsidR="00A61330">
        <w:t xml:space="preserve">, </w:t>
      </w:r>
      <w:r>
        <w:t>PI program area lead</w:t>
      </w:r>
    </w:p>
    <w:p w14:paraId="3EAB71C5" w14:textId="06C6BD3E" w:rsidR="007B1A67" w:rsidRDefault="008668D0" w:rsidP="007B1A67">
      <w:pPr>
        <w:pStyle w:val="ListParagraph"/>
        <w:numPr>
          <w:ilvl w:val="0"/>
          <w:numId w:val="18"/>
        </w:numPr>
        <w:spacing w:after="220" w:line="240" w:lineRule="auto"/>
        <w:contextualSpacing w:val="0"/>
      </w:pPr>
      <w:r>
        <w:t xml:space="preserve">Does the baseline inspection program still represent the minimum level of inspection required at a power plant, regardless of performance, to </w:t>
      </w:r>
      <w:r w:rsidR="006A6C03">
        <w:rPr>
          <w:u w:val="single"/>
        </w:rPr>
        <w:t>adequately assess licensee performance in meeting the cornerstone objectives</w:t>
      </w:r>
      <w:r>
        <w:t>?</w:t>
      </w:r>
    </w:p>
    <w:p w14:paraId="5ACFB7C1" w14:textId="77777777" w:rsidR="007B1A67" w:rsidRDefault="00A04D31" w:rsidP="007B1A67">
      <w:pPr>
        <w:pStyle w:val="BodyText3"/>
      </w:pPr>
      <w:r>
        <w:t>Input</w:t>
      </w:r>
      <w:r w:rsidR="002D6146">
        <w:t>:</w:t>
      </w:r>
      <w:r>
        <w:tab/>
        <w:t>Baseline IP leads</w:t>
      </w:r>
      <w:r w:rsidR="00A61330">
        <w:t>, Resident Inspectors</w:t>
      </w:r>
    </w:p>
    <w:p w14:paraId="44EB07A6" w14:textId="7B67DFD0" w:rsidR="007B1A67" w:rsidRDefault="008668D0" w:rsidP="007B1A67">
      <w:pPr>
        <w:pStyle w:val="ListParagraph"/>
        <w:numPr>
          <w:ilvl w:val="0"/>
          <w:numId w:val="18"/>
        </w:numPr>
        <w:spacing w:after="220" w:line="240" w:lineRule="auto"/>
        <w:contextualSpacing w:val="0"/>
      </w:pPr>
      <w:ins w:id="291" w:author="Author">
        <w:r>
          <w:t>Are there any current baseline inspectable areas (or IP scope) that are no longer necessary, or better suited to be included within the inspection program outside of the baseline inspections?</w:t>
        </w:r>
      </w:ins>
    </w:p>
    <w:p w14:paraId="71D7E919" w14:textId="1156B17E" w:rsidR="007B1A67" w:rsidRDefault="002D6146" w:rsidP="007B1A67">
      <w:pPr>
        <w:pStyle w:val="BodyText3"/>
      </w:pPr>
      <w:r>
        <w:t>Input:</w:t>
      </w:r>
      <w:r>
        <w:tab/>
        <w:t>Baseline IP leads, Resident Inspectors</w:t>
      </w:r>
    </w:p>
    <w:p w14:paraId="25D97B9C" w14:textId="77777777" w:rsidR="00D16241" w:rsidRDefault="00D16241" w:rsidP="00F64BB5">
      <w:pPr>
        <w:pStyle w:val="BodyText3"/>
      </w:pPr>
      <w:r>
        <w:br w:type="page"/>
      </w:r>
    </w:p>
    <w:p w14:paraId="0B5ACFC5" w14:textId="4704FFE3" w:rsidR="007B1A67" w:rsidRDefault="008668D0" w:rsidP="007B1A67">
      <w:pPr>
        <w:pStyle w:val="ListParagraph"/>
        <w:numPr>
          <w:ilvl w:val="0"/>
          <w:numId w:val="18"/>
        </w:numPr>
        <w:spacing w:after="220" w:line="240" w:lineRule="auto"/>
        <w:contextualSpacing w:val="0"/>
      </w:pPr>
      <w:r>
        <w:t xml:space="preserve">Do any changes to the baseline inspection program recommended by the review team revise </w:t>
      </w:r>
      <w:r w:rsidRPr="00BA5BB4">
        <w:t>inspection elements which are fundamental to the ROP as defined in IMC 0308, “Reactor Oversight Process Basis Document</w:t>
      </w:r>
      <w:r>
        <w:t>?” If so, ensure that IMC 0308 is updated</w:t>
      </w:r>
      <w:r w:rsidR="006A6C03">
        <w:t xml:space="preserve"> and that Commission notification/approval requirements are met per MD 8.13, “Reactor Oversight Process</w:t>
      </w:r>
      <w:r>
        <w:t>.</w:t>
      </w:r>
      <w:r w:rsidR="006A6C03">
        <w:t>”</w:t>
      </w:r>
    </w:p>
    <w:p w14:paraId="5C6E2719" w14:textId="49F6B200" w:rsidR="007B1A67" w:rsidRDefault="007D5B15" w:rsidP="007B1A67">
      <w:pPr>
        <w:pStyle w:val="BodyText3"/>
      </w:pPr>
      <w:r>
        <w:t>Input: Baseline inspection program review team</w:t>
      </w:r>
      <w:r w:rsidR="002D6146">
        <w:t xml:space="preserve"> (This question is for the baseline inspection program review team </w:t>
      </w:r>
      <w:r>
        <w:t>once the review is completed and recommendations developed.)</w:t>
      </w:r>
    </w:p>
    <w:p w14:paraId="59115ACE" w14:textId="1CE436BC" w:rsidR="007B1A67" w:rsidRDefault="00816667" w:rsidP="007B1A67">
      <w:pPr>
        <w:pStyle w:val="ListParagraph"/>
        <w:numPr>
          <w:ilvl w:val="0"/>
          <w:numId w:val="18"/>
        </w:numPr>
        <w:spacing w:after="220" w:line="240" w:lineRule="auto"/>
        <w:contextualSpacing w:val="0"/>
      </w:pPr>
      <w:r>
        <w:t>Is there any recent operating experience related to baseline IPs or to risk-significant areas that requires attention or changes to the baseline inspection program?</w:t>
      </w:r>
      <w:ins w:id="292" w:author="Author">
        <w:r w:rsidR="009B5B56">
          <w:t xml:space="preserve"> Evaluate any </w:t>
        </w:r>
        <w:proofErr w:type="spellStart"/>
        <w:r w:rsidR="009B5B56">
          <w:t>OpE</w:t>
        </w:r>
        <w:proofErr w:type="spellEnd"/>
        <w:r w:rsidR="009B5B56">
          <w:t xml:space="preserve"> Smart Samples associated with the IP</w:t>
        </w:r>
        <w:r w:rsidR="00B86F80">
          <w:t xml:space="preserve"> and whether the </w:t>
        </w:r>
        <w:proofErr w:type="spellStart"/>
        <w:r w:rsidR="00B86F80">
          <w:t>OpE</w:t>
        </w:r>
        <w:proofErr w:type="spellEnd"/>
        <w:r w:rsidR="00B86F80">
          <w:t xml:space="preserve"> Smart Sample procedure should be revised</w:t>
        </w:r>
        <w:r w:rsidR="00476872">
          <w:t>.</w:t>
        </w:r>
      </w:ins>
    </w:p>
    <w:p w14:paraId="3DF93D8A" w14:textId="18177588" w:rsidR="00816667" w:rsidRDefault="00816667" w:rsidP="007B1A67">
      <w:pPr>
        <w:pStyle w:val="BodyText3"/>
      </w:pPr>
      <w:r>
        <w:t>Input: Operating experience staff</w:t>
      </w:r>
    </w:p>
    <w:p w14:paraId="3DEDC623" w14:textId="77777777" w:rsidR="008668D0" w:rsidRDefault="008668D0" w:rsidP="00A04B67">
      <w:pPr>
        <w:spacing w:after="0" w:line="240" w:lineRule="auto"/>
      </w:pPr>
    </w:p>
    <w:p w14:paraId="4BC01DDC" w14:textId="5A7D355A" w:rsidR="009928EC" w:rsidRDefault="009928EC" w:rsidP="00A04B67">
      <w:pPr>
        <w:spacing w:after="0" w:line="240" w:lineRule="auto"/>
        <w:sectPr w:rsidR="009928EC" w:rsidSect="00B34E2D">
          <w:footerReference w:type="default" r:id="rId13"/>
          <w:pgSz w:w="12240" w:h="15840"/>
          <w:pgMar w:top="1440" w:right="1440" w:bottom="1440" w:left="1440" w:header="720" w:footer="720" w:gutter="0"/>
          <w:pgNumType w:start="1"/>
          <w:cols w:space="720"/>
          <w:docGrid w:linePitch="360"/>
        </w:sectPr>
      </w:pPr>
    </w:p>
    <w:p w14:paraId="127100A2" w14:textId="645C396C" w:rsidR="00146ECA" w:rsidRPr="005D7D52" w:rsidRDefault="00A30279" w:rsidP="00C701A6">
      <w:pPr>
        <w:pStyle w:val="Attachmenttitle"/>
      </w:pPr>
      <w:r>
        <w:t xml:space="preserve">Exhibit </w:t>
      </w:r>
      <w:ins w:id="294" w:author="Author">
        <w:r w:rsidR="00DF5C54">
          <w:t>4</w:t>
        </w:r>
      </w:ins>
      <w:r w:rsidR="00393169">
        <w:t xml:space="preserve">: </w:t>
      </w:r>
      <w:r w:rsidR="00211F82">
        <w:t xml:space="preserve">Timeline </w:t>
      </w:r>
      <w:r w:rsidR="00FD1D42">
        <w:t xml:space="preserve">and Milestones </w:t>
      </w:r>
      <w:r w:rsidR="00211F82">
        <w:t xml:space="preserve">for </w:t>
      </w:r>
      <w:ins w:id="295" w:author="Author">
        <w:r w:rsidR="00211F82">
          <w:t xml:space="preserve">Comprehensive </w:t>
        </w:r>
      </w:ins>
      <w:r w:rsidR="00FD1D42">
        <w:t xml:space="preserve">Baseline Inspection </w:t>
      </w:r>
      <w:r w:rsidR="00D16241">
        <w:br/>
      </w:r>
      <w:r w:rsidR="00FD1D42">
        <w:t>Program Review</w:t>
      </w:r>
      <w:r w:rsidR="00DA30CA">
        <w:t xml:space="preserve"> (BIPR)</w:t>
      </w:r>
    </w:p>
    <w:tbl>
      <w:tblPr>
        <w:tblStyle w:val="TableGrid"/>
        <w:tblpPr w:leftFromText="180" w:rightFromText="180" w:vertAnchor="text" w:horzAnchor="margin" w:tblpY="143"/>
        <w:tblW w:w="0" w:type="auto"/>
        <w:tblLook w:val="04A0" w:firstRow="1" w:lastRow="0" w:firstColumn="1" w:lastColumn="0" w:noHBand="0" w:noVBand="1"/>
      </w:tblPr>
      <w:tblGrid>
        <w:gridCol w:w="2965"/>
        <w:gridCol w:w="2086"/>
        <w:gridCol w:w="2259"/>
        <w:gridCol w:w="2040"/>
      </w:tblGrid>
      <w:tr w:rsidR="000703C1" w:rsidRPr="00211F82" w14:paraId="1ED5624D" w14:textId="77777777" w:rsidTr="00493226">
        <w:trPr>
          <w:ins w:id="296" w:author="Author"/>
        </w:trPr>
        <w:tc>
          <w:tcPr>
            <w:tcW w:w="2965" w:type="dxa"/>
            <w:tcMar>
              <w:top w:w="58" w:type="dxa"/>
              <w:left w:w="58" w:type="dxa"/>
              <w:bottom w:w="58" w:type="dxa"/>
              <w:right w:w="58" w:type="dxa"/>
            </w:tcMar>
            <w:vAlign w:val="center"/>
          </w:tcPr>
          <w:p w14:paraId="5E5E7D80" w14:textId="77777777" w:rsidR="000703C1" w:rsidRPr="008A328C" w:rsidRDefault="000703C1" w:rsidP="000703C1">
            <w:pPr>
              <w:jc w:val="center"/>
              <w:rPr>
                <w:ins w:id="297" w:author="Author"/>
                <w:u w:val="single"/>
              </w:rPr>
            </w:pPr>
            <w:ins w:id="298" w:author="Author">
              <w:r w:rsidRPr="008A328C">
                <w:rPr>
                  <w:u w:val="single"/>
                </w:rPr>
                <w:t>Activity</w:t>
              </w:r>
            </w:ins>
          </w:p>
        </w:tc>
        <w:tc>
          <w:tcPr>
            <w:tcW w:w="2086" w:type="dxa"/>
            <w:tcMar>
              <w:top w:w="58" w:type="dxa"/>
              <w:left w:w="58" w:type="dxa"/>
              <w:bottom w:w="58" w:type="dxa"/>
              <w:right w:w="58" w:type="dxa"/>
            </w:tcMar>
            <w:vAlign w:val="center"/>
          </w:tcPr>
          <w:p w14:paraId="6A0191DB" w14:textId="77777777" w:rsidR="000703C1" w:rsidRPr="008A328C" w:rsidRDefault="000703C1" w:rsidP="000703C1">
            <w:pPr>
              <w:jc w:val="center"/>
              <w:rPr>
                <w:ins w:id="299" w:author="Author"/>
                <w:u w:val="single"/>
              </w:rPr>
            </w:pPr>
            <w:ins w:id="300" w:author="Author">
              <w:r w:rsidRPr="008A328C">
                <w:rPr>
                  <w:u w:val="single"/>
                </w:rPr>
                <w:t>Month</w:t>
              </w:r>
            </w:ins>
          </w:p>
        </w:tc>
        <w:tc>
          <w:tcPr>
            <w:tcW w:w="2259" w:type="dxa"/>
            <w:tcMar>
              <w:top w:w="58" w:type="dxa"/>
              <w:left w:w="58" w:type="dxa"/>
              <w:bottom w:w="58" w:type="dxa"/>
              <w:right w:w="58" w:type="dxa"/>
            </w:tcMar>
            <w:vAlign w:val="center"/>
          </w:tcPr>
          <w:p w14:paraId="59457026" w14:textId="77777777" w:rsidR="000703C1" w:rsidRPr="008A328C" w:rsidRDefault="000703C1" w:rsidP="000703C1">
            <w:pPr>
              <w:jc w:val="center"/>
              <w:rPr>
                <w:ins w:id="301" w:author="Author"/>
                <w:u w:val="single"/>
              </w:rPr>
            </w:pPr>
            <w:ins w:id="302" w:author="Author">
              <w:r w:rsidRPr="008A328C">
                <w:rPr>
                  <w:u w:val="single"/>
                </w:rPr>
                <w:t>Lead</w:t>
              </w:r>
            </w:ins>
          </w:p>
        </w:tc>
        <w:tc>
          <w:tcPr>
            <w:tcW w:w="2040" w:type="dxa"/>
            <w:tcMar>
              <w:top w:w="58" w:type="dxa"/>
              <w:left w:w="58" w:type="dxa"/>
              <w:bottom w:w="58" w:type="dxa"/>
              <w:right w:w="58" w:type="dxa"/>
            </w:tcMar>
            <w:vAlign w:val="center"/>
          </w:tcPr>
          <w:p w14:paraId="57EC49BB" w14:textId="77777777" w:rsidR="000703C1" w:rsidRPr="008A328C" w:rsidRDefault="000703C1" w:rsidP="000703C1">
            <w:pPr>
              <w:jc w:val="center"/>
              <w:rPr>
                <w:ins w:id="303" w:author="Author"/>
                <w:u w:val="single"/>
              </w:rPr>
            </w:pPr>
            <w:ins w:id="304" w:author="Author">
              <w:r w:rsidRPr="008A328C">
                <w:rPr>
                  <w:u w:val="single"/>
                </w:rPr>
                <w:t>Participants</w:t>
              </w:r>
            </w:ins>
          </w:p>
        </w:tc>
      </w:tr>
      <w:tr w:rsidR="000703C1" w:rsidRPr="00211F82" w14:paraId="0E53E845" w14:textId="77777777" w:rsidTr="00493226">
        <w:trPr>
          <w:ins w:id="305" w:author="Author"/>
        </w:trPr>
        <w:tc>
          <w:tcPr>
            <w:tcW w:w="2965" w:type="dxa"/>
            <w:tcMar>
              <w:top w:w="58" w:type="dxa"/>
              <w:left w:w="58" w:type="dxa"/>
              <w:bottom w:w="58" w:type="dxa"/>
              <w:right w:w="58" w:type="dxa"/>
            </w:tcMar>
            <w:vAlign w:val="center"/>
          </w:tcPr>
          <w:p w14:paraId="7B28F5DE" w14:textId="77777777" w:rsidR="000703C1" w:rsidRPr="00A515F5" w:rsidRDefault="000703C1" w:rsidP="000703C1">
            <w:pPr>
              <w:rPr>
                <w:ins w:id="306" w:author="Author"/>
              </w:rPr>
            </w:pPr>
            <w:ins w:id="307" w:author="Author">
              <w:r>
                <w:t>Build Team and Identify Team Lead for BIPR</w:t>
              </w:r>
            </w:ins>
          </w:p>
        </w:tc>
        <w:tc>
          <w:tcPr>
            <w:tcW w:w="2086" w:type="dxa"/>
            <w:tcMar>
              <w:top w:w="58" w:type="dxa"/>
              <w:left w:w="58" w:type="dxa"/>
              <w:bottom w:w="58" w:type="dxa"/>
              <w:right w:w="58" w:type="dxa"/>
            </w:tcMar>
            <w:vAlign w:val="center"/>
          </w:tcPr>
          <w:p w14:paraId="6D6D33F1" w14:textId="77777777" w:rsidR="000703C1" w:rsidRPr="005B4EC0" w:rsidRDefault="000703C1" w:rsidP="000703C1">
            <w:pPr>
              <w:jc w:val="center"/>
              <w:rPr>
                <w:ins w:id="308" w:author="Author"/>
              </w:rPr>
            </w:pPr>
            <w:ins w:id="309" w:author="Author">
              <w:r>
                <w:t>January</w:t>
              </w:r>
            </w:ins>
          </w:p>
        </w:tc>
        <w:tc>
          <w:tcPr>
            <w:tcW w:w="2259" w:type="dxa"/>
            <w:tcMar>
              <w:top w:w="58" w:type="dxa"/>
              <w:left w:w="58" w:type="dxa"/>
              <w:bottom w:w="58" w:type="dxa"/>
              <w:right w:w="58" w:type="dxa"/>
            </w:tcMar>
            <w:vAlign w:val="center"/>
          </w:tcPr>
          <w:p w14:paraId="116E8CC7" w14:textId="77777777" w:rsidR="000703C1" w:rsidRPr="005B4EC0" w:rsidRDefault="000703C1" w:rsidP="000703C1">
            <w:pPr>
              <w:jc w:val="center"/>
              <w:rPr>
                <w:ins w:id="310" w:author="Author"/>
              </w:rPr>
            </w:pPr>
            <w:ins w:id="311" w:author="Author">
              <w:r>
                <w:t>IRIB BC</w:t>
              </w:r>
            </w:ins>
          </w:p>
        </w:tc>
        <w:tc>
          <w:tcPr>
            <w:tcW w:w="2040" w:type="dxa"/>
            <w:tcMar>
              <w:top w:w="58" w:type="dxa"/>
              <w:left w:w="58" w:type="dxa"/>
              <w:bottom w:w="58" w:type="dxa"/>
              <w:right w:w="58" w:type="dxa"/>
            </w:tcMar>
            <w:vAlign w:val="center"/>
          </w:tcPr>
          <w:p w14:paraId="591B7B3E" w14:textId="77777777" w:rsidR="000703C1" w:rsidRPr="005B4EC0" w:rsidRDefault="000703C1" w:rsidP="000703C1">
            <w:pPr>
              <w:jc w:val="center"/>
              <w:rPr>
                <w:ins w:id="312" w:author="Author"/>
              </w:rPr>
            </w:pPr>
            <w:ins w:id="313" w:author="Author">
              <w:r>
                <w:t>-</w:t>
              </w:r>
            </w:ins>
          </w:p>
        </w:tc>
      </w:tr>
      <w:tr w:rsidR="000703C1" w:rsidRPr="00211F82" w14:paraId="5DD7D8FF" w14:textId="77777777" w:rsidTr="00493226">
        <w:trPr>
          <w:ins w:id="314" w:author="Author"/>
        </w:trPr>
        <w:tc>
          <w:tcPr>
            <w:tcW w:w="2965" w:type="dxa"/>
            <w:tcMar>
              <w:top w:w="58" w:type="dxa"/>
              <w:left w:w="58" w:type="dxa"/>
              <w:bottom w:w="58" w:type="dxa"/>
              <w:right w:w="58" w:type="dxa"/>
            </w:tcMar>
            <w:vAlign w:val="center"/>
          </w:tcPr>
          <w:p w14:paraId="44026460" w14:textId="6680CA90" w:rsidR="000703C1" w:rsidRPr="005E2A9A" w:rsidRDefault="000703C1" w:rsidP="000703C1">
            <w:pPr>
              <w:rPr>
                <w:ins w:id="315" w:author="Author"/>
              </w:rPr>
            </w:pPr>
            <w:ins w:id="316" w:author="Author">
              <w:r w:rsidRPr="005E2A9A">
                <w:t>Develop and conduct baseline IP lead and resident</w:t>
              </w:r>
              <w:r>
                <w:t>/regional</w:t>
              </w:r>
              <w:r w:rsidRPr="005E2A9A">
                <w:t xml:space="preserve"> inspector survey</w:t>
              </w:r>
              <w:r>
                <w:t>.</w:t>
              </w:r>
            </w:ins>
          </w:p>
        </w:tc>
        <w:tc>
          <w:tcPr>
            <w:tcW w:w="2086" w:type="dxa"/>
            <w:tcMar>
              <w:top w:w="58" w:type="dxa"/>
              <w:left w:w="58" w:type="dxa"/>
              <w:bottom w:w="58" w:type="dxa"/>
              <w:right w:w="58" w:type="dxa"/>
            </w:tcMar>
            <w:vAlign w:val="center"/>
          </w:tcPr>
          <w:p w14:paraId="2AD19164" w14:textId="77777777" w:rsidR="000703C1" w:rsidRPr="005E2A9A" w:rsidRDefault="000703C1" w:rsidP="000703C1">
            <w:pPr>
              <w:jc w:val="center"/>
              <w:rPr>
                <w:ins w:id="317" w:author="Author"/>
              </w:rPr>
            </w:pPr>
            <w:ins w:id="318" w:author="Author">
              <w:r w:rsidRPr="005E2A9A">
                <w:t>February</w:t>
              </w:r>
              <w:r>
                <w:t xml:space="preserve"> (leverage most recent inspection cycle results in RPS)</w:t>
              </w:r>
            </w:ins>
          </w:p>
        </w:tc>
        <w:tc>
          <w:tcPr>
            <w:tcW w:w="2259" w:type="dxa"/>
            <w:tcMar>
              <w:top w:w="58" w:type="dxa"/>
              <w:left w:w="58" w:type="dxa"/>
              <w:bottom w:w="58" w:type="dxa"/>
              <w:right w:w="58" w:type="dxa"/>
            </w:tcMar>
            <w:vAlign w:val="center"/>
          </w:tcPr>
          <w:p w14:paraId="44C36CFD" w14:textId="77777777" w:rsidR="000703C1" w:rsidRPr="005E2A9A" w:rsidRDefault="000703C1" w:rsidP="000703C1">
            <w:pPr>
              <w:jc w:val="center"/>
              <w:rPr>
                <w:ins w:id="319" w:author="Author"/>
              </w:rPr>
            </w:pPr>
            <w:ins w:id="320" w:author="Author">
              <w:r w:rsidRPr="005E2A9A">
                <w:t>BIPR Team Lead</w:t>
              </w:r>
            </w:ins>
          </w:p>
        </w:tc>
        <w:tc>
          <w:tcPr>
            <w:tcW w:w="2040" w:type="dxa"/>
            <w:tcMar>
              <w:top w:w="58" w:type="dxa"/>
              <w:left w:w="58" w:type="dxa"/>
              <w:bottom w:w="58" w:type="dxa"/>
              <w:right w:w="58" w:type="dxa"/>
            </w:tcMar>
            <w:vAlign w:val="center"/>
          </w:tcPr>
          <w:p w14:paraId="18390093" w14:textId="77777777" w:rsidR="000703C1" w:rsidRPr="005E2A9A" w:rsidRDefault="000703C1" w:rsidP="000703C1">
            <w:pPr>
              <w:rPr>
                <w:ins w:id="321" w:author="Author"/>
              </w:rPr>
            </w:pPr>
            <w:ins w:id="322" w:author="Author">
              <w:r w:rsidRPr="005E2A9A">
                <w:t xml:space="preserve">BIPR Team, </w:t>
              </w:r>
              <w:r>
                <w:t xml:space="preserve">All </w:t>
              </w:r>
              <w:r w:rsidRPr="005E2A9A">
                <w:t xml:space="preserve">Baseline IP leads, </w:t>
              </w:r>
              <w:r>
                <w:t xml:space="preserve">sample of </w:t>
              </w:r>
              <w:r w:rsidRPr="005E2A9A">
                <w:t xml:space="preserve">RIs </w:t>
              </w:r>
              <w:r>
                <w:t>from each region</w:t>
              </w:r>
            </w:ins>
          </w:p>
        </w:tc>
      </w:tr>
      <w:tr w:rsidR="000703C1" w:rsidRPr="00211F82" w14:paraId="4738B62E" w14:textId="77777777" w:rsidTr="00493226">
        <w:trPr>
          <w:ins w:id="323" w:author="Author"/>
        </w:trPr>
        <w:tc>
          <w:tcPr>
            <w:tcW w:w="2965" w:type="dxa"/>
            <w:tcMar>
              <w:top w:w="58" w:type="dxa"/>
              <w:left w:w="58" w:type="dxa"/>
              <w:bottom w:w="58" w:type="dxa"/>
              <w:right w:w="58" w:type="dxa"/>
            </w:tcMar>
            <w:vAlign w:val="center"/>
          </w:tcPr>
          <w:p w14:paraId="3CACA76C" w14:textId="53AA9491" w:rsidR="000703C1" w:rsidRDefault="000703C1" w:rsidP="000703C1">
            <w:pPr>
              <w:rPr>
                <w:ins w:id="324" w:author="Author"/>
              </w:rPr>
            </w:pPr>
            <w:ins w:id="325" w:author="Author">
              <w:r w:rsidRPr="0081751F">
                <w:t xml:space="preserve">Using survey results and management input, develop </w:t>
              </w:r>
              <w:r>
                <w:t xml:space="preserve">focus areas </w:t>
              </w:r>
              <w:r w:rsidRPr="0081751F">
                <w:t>and issue charter.</w:t>
              </w:r>
            </w:ins>
          </w:p>
          <w:p w14:paraId="469FAC95" w14:textId="77777777" w:rsidR="000703C1" w:rsidRPr="0081751F" w:rsidRDefault="000703C1" w:rsidP="000703C1">
            <w:pPr>
              <w:rPr>
                <w:ins w:id="326" w:author="Author"/>
              </w:rPr>
            </w:pPr>
            <w:ins w:id="327" w:author="Author">
              <w:r w:rsidRPr="0081751F">
                <w:t>Commence review.</w:t>
              </w:r>
            </w:ins>
          </w:p>
        </w:tc>
        <w:tc>
          <w:tcPr>
            <w:tcW w:w="2086" w:type="dxa"/>
            <w:tcMar>
              <w:top w:w="58" w:type="dxa"/>
              <w:left w:w="58" w:type="dxa"/>
              <w:bottom w:w="58" w:type="dxa"/>
              <w:right w:w="58" w:type="dxa"/>
            </w:tcMar>
            <w:vAlign w:val="center"/>
          </w:tcPr>
          <w:p w14:paraId="76AC9B81" w14:textId="77777777" w:rsidR="000703C1" w:rsidRPr="0081751F" w:rsidRDefault="000703C1" w:rsidP="000703C1">
            <w:pPr>
              <w:jc w:val="center"/>
              <w:rPr>
                <w:ins w:id="328" w:author="Author"/>
              </w:rPr>
            </w:pPr>
            <w:ins w:id="329" w:author="Author">
              <w:r>
                <w:t>Early March</w:t>
              </w:r>
            </w:ins>
          </w:p>
        </w:tc>
        <w:tc>
          <w:tcPr>
            <w:tcW w:w="2259" w:type="dxa"/>
            <w:tcMar>
              <w:top w:w="58" w:type="dxa"/>
              <w:left w:w="58" w:type="dxa"/>
              <w:bottom w:w="58" w:type="dxa"/>
              <w:right w:w="58" w:type="dxa"/>
            </w:tcMar>
            <w:vAlign w:val="center"/>
          </w:tcPr>
          <w:p w14:paraId="56D699B9" w14:textId="77777777" w:rsidR="000703C1" w:rsidRPr="0081751F" w:rsidRDefault="000703C1" w:rsidP="000703C1">
            <w:pPr>
              <w:jc w:val="center"/>
              <w:rPr>
                <w:ins w:id="330" w:author="Author"/>
              </w:rPr>
            </w:pPr>
            <w:ins w:id="331" w:author="Author">
              <w:r w:rsidRPr="0081751F">
                <w:t>BIPR Team Lead</w:t>
              </w:r>
            </w:ins>
          </w:p>
        </w:tc>
        <w:tc>
          <w:tcPr>
            <w:tcW w:w="2040" w:type="dxa"/>
            <w:tcMar>
              <w:top w:w="58" w:type="dxa"/>
              <w:left w:w="58" w:type="dxa"/>
              <w:bottom w:w="58" w:type="dxa"/>
              <w:right w:w="58" w:type="dxa"/>
            </w:tcMar>
            <w:vAlign w:val="center"/>
          </w:tcPr>
          <w:p w14:paraId="01D443C6" w14:textId="77777777" w:rsidR="000703C1" w:rsidRPr="0081751F" w:rsidRDefault="000703C1" w:rsidP="000703C1">
            <w:pPr>
              <w:rPr>
                <w:ins w:id="332" w:author="Author"/>
              </w:rPr>
            </w:pPr>
            <w:ins w:id="333" w:author="Author">
              <w:r w:rsidRPr="0081751F">
                <w:t>BIPR Team</w:t>
              </w:r>
              <w:r>
                <w:t xml:space="preserve">, DRO Management, Regional Division </w:t>
              </w:r>
              <w:proofErr w:type="gramStart"/>
              <w:r>
                <w:t>Directors</w:t>
              </w:r>
              <w:proofErr w:type="gramEnd"/>
              <w:r>
                <w:t xml:space="preserve"> and TSAB BCs/TLs</w:t>
              </w:r>
            </w:ins>
          </w:p>
        </w:tc>
      </w:tr>
      <w:tr w:rsidR="000703C1" w:rsidRPr="00211F82" w14:paraId="70D298D0" w14:textId="77777777" w:rsidTr="00493226">
        <w:trPr>
          <w:ins w:id="334" w:author="Author"/>
        </w:trPr>
        <w:tc>
          <w:tcPr>
            <w:tcW w:w="2965" w:type="dxa"/>
            <w:tcMar>
              <w:top w:w="58" w:type="dxa"/>
              <w:left w:w="58" w:type="dxa"/>
              <w:bottom w:w="58" w:type="dxa"/>
              <w:right w:w="58" w:type="dxa"/>
            </w:tcMar>
            <w:vAlign w:val="center"/>
          </w:tcPr>
          <w:p w14:paraId="65B1E5D7" w14:textId="77777777" w:rsidR="000703C1" w:rsidRPr="00B803FB" w:rsidRDefault="000703C1" w:rsidP="000703C1">
            <w:pPr>
              <w:rPr>
                <w:ins w:id="335" w:author="Author"/>
              </w:rPr>
            </w:pPr>
            <w:ins w:id="336" w:author="Author">
              <w:r w:rsidRPr="00B803FB">
                <w:t>Communicate with baseline IP leads, regional staff, RIs, DRO staff as necessary to complete review.</w:t>
              </w:r>
            </w:ins>
          </w:p>
        </w:tc>
        <w:tc>
          <w:tcPr>
            <w:tcW w:w="2086" w:type="dxa"/>
            <w:tcMar>
              <w:top w:w="58" w:type="dxa"/>
              <w:left w:w="58" w:type="dxa"/>
              <w:bottom w:w="58" w:type="dxa"/>
              <w:right w:w="58" w:type="dxa"/>
            </w:tcMar>
            <w:vAlign w:val="center"/>
          </w:tcPr>
          <w:p w14:paraId="74CB65DC" w14:textId="77777777" w:rsidR="000703C1" w:rsidRPr="00B803FB" w:rsidRDefault="000703C1" w:rsidP="000703C1">
            <w:pPr>
              <w:jc w:val="center"/>
              <w:rPr>
                <w:ins w:id="337" w:author="Author"/>
              </w:rPr>
            </w:pPr>
            <w:ins w:id="338" w:author="Author">
              <w:r w:rsidRPr="00B803FB">
                <w:t xml:space="preserve">March – </w:t>
              </w:r>
              <w:r>
                <w:t>May</w:t>
              </w:r>
            </w:ins>
          </w:p>
        </w:tc>
        <w:tc>
          <w:tcPr>
            <w:tcW w:w="2259" w:type="dxa"/>
            <w:tcMar>
              <w:top w:w="58" w:type="dxa"/>
              <w:left w:w="58" w:type="dxa"/>
              <w:bottom w:w="58" w:type="dxa"/>
              <w:right w:w="58" w:type="dxa"/>
            </w:tcMar>
            <w:vAlign w:val="center"/>
          </w:tcPr>
          <w:p w14:paraId="3A0F9352" w14:textId="77777777" w:rsidR="000703C1" w:rsidRPr="00B803FB" w:rsidRDefault="000703C1" w:rsidP="000703C1">
            <w:pPr>
              <w:jc w:val="center"/>
              <w:rPr>
                <w:ins w:id="339" w:author="Author"/>
              </w:rPr>
            </w:pPr>
            <w:ins w:id="340" w:author="Author">
              <w:r w:rsidRPr="00B803FB">
                <w:t>BIPR Team Lead</w:t>
              </w:r>
            </w:ins>
          </w:p>
        </w:tc>
        <w:tc>
          <w:tcPr>
            <w:tcW w:w="2040" w:type="dxa"/>
            <w:tcMar>
              <w:top w:w="58" w:type="dxa"/>
              <w:left w:w="58" w:type="dxa"/>
              <w:bottom w:w="58" w:type="dxa"/>
              <w:right w:w="58" w:type="dxa"/>
            </w:tcMar>
            <w:vAlign w:val="center"/>
          </w:tcPr>
          <w:p w14:paraId="029387EF" w14:textId="77777777" w:rsidR="000703C1" w:rsidRPr="00B803FB" w:rsidRDefault="000703C1" w:rsidP="000703C1">
            <w:pPr>
              <w:rPr>
                <w:ins w:id="341" w:author="Author"/>
              </w:rPr>
            </w:pPr>
            <w:ins w:id="342" w:author="Author">
              <w:r w:rsidRPr="00B803FB">
                <w:t>BIPR</w:t>
              </w:r>
              <w:r>
                <w:t xml:space="preserve"> Team</w:t>
              </w:r>
              <w:r w:rsidRPr="00B803FB">
                <w:t>, others as necessary</w:t>
              </w:r>
            </w:ins>
          </w:p>
        </w:tc>
      </w:tr>
      <w:tr w:rsidR="000703C1" w:rsidRPr="00211F82" w14:paraId="44224A66" w14:textId="77777777" w:rsidTr="00493226">
        <w:trPr>
          <w:ins w:id="343" w:author="Author"/>
        </w:trPr>
        <w:tc>
          <w:tcPr>
            <w:tcW w:w="2965" w:type="dxa"/>
            <w:tcMar>
              <w:top w:w="58" w:type="dxa"/>
              <w:left w:w="58" w:type="dxa"/>
              <w:bottom w:w="58" w:type="dxa"/>
              <w:right w:w="58" w:type="dxa"/>
            </w:tcMar>
            <w:vAlign w:val="center"/>
          </w:tcPr>
          <w:p w14:paraId="5A3D5E39" w14:textId="5DF1C2BF" w:rsidR="000703C1" w:rsidRPr="00141E91" w:rsidRDefault="000703C1" w:rsidP="000703C1">
            <w:pPr>
              <w:rPr>
                <w:ins w:id="344" w:author="Author"/>
              </w:rPr>
            </w:pPr>
            <w:ins w:id="345" w:author="Author">
              <w:r w:rsidRPr="00141E91">
                <w:t xml:space="preserve">Complete review and develop recommendations for improvement. </w:t>
              </w:r>
            </w:ins>
          </w:p>
        </w:tc>
        <w:tc>
          <w:tcPr>
            <w:tcW w:w="2086" w:type="dxa"/>
            <w:tcMar>
              <w:top w:w="58" w:type="dxa"/>
              <w:left w:w="58" w:type="dxa"/>
              <w:bottom w:w="58" w:type="dxa"/>
              <w:right w:w="58" w:type="dxa"/>
            </w:tcMar>
            <w:vAlign w:val="center"/>
          </w:tcPr>
          <w:p w14:paraId="7F548872" w14:textId="77777777" w:rsidR="000703C1" w:rsidRPr="00141E91" w:rsidRDefault="000703C1" w:rsidP="000703C1">
            <w:pPr>
              <w:jc w:val="center"/>
              <w:rPr>
                <w:ins w:id="346" w:author="Author"/>
              </w:rPr>
            </w:pPr>
            <w:ins w:id="347" w:author="Author">
              <w:r w:rsidRPr="00141E91">
                <w:t>June</w:t>
              </w:r>
            </w:ins>
          </w:p>
        </w:tc>
        <w:tc>
          <w:tcPr>
            <w:tcW w:w="2259" w:type="dxa"/>
            <w:tcMar>
              <w:top w:w="58" w:type="dxa"/>
              <w:left w:w="58" w:type="dxa"/>
              <w:bottom w:w="58" w:type="dxa"/>
              <w:right w:w="58" w:type="dxa"/>
            </w:tcMar>
            <w:vAlign w:val="center"/>
          </w:tcPr>
          <w:p w14:paraId="69037226" w14:textId="77777777" w:rsidR="000703C1" w:rsidRPr="00141E91" w:rsidRDefault="000703C1" w:rsidP="000703C1">
            <w:pPr>
              <w:jc w:val="center"/>
              <w:rPr>
                <w:ins w:id="348" w:author="Author"/>
              </w:rPr>
            </w:pPr>
            <w:ins w:id="349" w:author="Author">
              <w:r w:rsidRPr="00141E91">
                <w:t>BIPR Team Lead</w:t>
              </w:r>
            </w:ins>
          </w:p>
        </w:tc>
        <w:tc>
          <w:tcPr>
            <w:tcW w:w="2040" w:type="dxa"/>
            <w:tcMar>
              <w:top w:w="58" w:type="dxa"/>
              <w:left w:w="58" w:type="dxa"/>
              <w:bottom w:w="58" w:type="dxa"/>
              <w:right w:w="58" w:type="dxa"/>
            </w:tcMar>
            <w:vAlign w:val="center"/>
          </w:tcPr>
          <w:p w14:paraId="443F1C02" w14:textId="77777777" w:rsidR="000703C1" w:rsidRPr="00141E91" w:rsidRDefault="000703C1" w:rsidP="000703C1">
            <w:pPr>
              <w:rPr>
                <w:ins w:id="350" w:author="Author"/>
              </w:rPr>
            </w:pPr>
            <w:ins w:id="351" w:author="Author">
              <w:r w:rsidRPr="00141E91">
                <w:t>BIPR</w:t>
              </w:r>
              <w:r>
                <w:t xml:space="preserve"> Team</w:t>
              </w:r>
            </w:ins>
          </w:p>
        </w:tc>
      </w:tr>
      <w:tr w:rsidR="000703C1" w:rsidRPr="00211F82" w14:paraId="41C86497" w14:textId="77777777" w:rsidTr="00493226">
        <w:trPr>
          <w:ins w:id="352" w:author="Author"/>
        </w:trPr>
        <w:tc>
          <w:tcPr>
            <w:tcW w:w="2965" w:type="dxa"/>
            <w:tcMar>
              <w:top w:w="58" w:type="dxa"/>
              <w:left w:w="58" w:type="dxa"/>
              <w:bottom w:w="58" w:type="dxa"/>
              <w:right w:w="58" w:type="dxa"/>
            </w:tcMar>
            <w:vAlign w:val="center"/>
          </w:tcPr>
          <w:p w14:paraId="728D0471" w14:textId="1EC8FBEB" w:rsidR="000703C1" w:rsidRPr="00BC4D61" w:rsidRDefault="000703C1" w:rsidP="000703C1">
            <w:pPr>
              <w:rPr>
                <w:ins w:id="353" w:author="Author"/>
              </w:rPr>
            </w:pPr>
            <w:ins w:id="354" w:author="Author">
              <w:r w:rsidRPr="00BC4D61">
                <w:t xml:space="preserve">Present results and recommendations </w:t>
              </w:r>
              <w:r>
                <w:t>to DRO, DRS, DRP management at DDCM</w:t>
              </w:r>
              <w:r w:rsidRPr="00BC4D61">
                <w:t xml:space="preserve">. </w:t>
              </w:r>
              <w:r>
                <w:t>Address feedback</w:t>
              </w:r>
              <w:r w:rsidRPr="00BC4D61">
                <w:t>.</w:t>
              </w:r>
            </w:ins>
          </w:p>
        </w:tc>
        <w:tc>
          <w:tcPr>
            <w:tcW w:w="2086" w:type="dxa"/>
            <w:tcMar>
              <w:top w:w="58" w:type="dxa"/>
              <w:left w:w="58" w:type="dxa"/>
              <w:bottom w:w="58" w:type="dxa"/>
              <w:right w:w="58" w:type="dxa"/>
            </w:tcMar>
            <w:vAlign w:val="center"/>
          </w:tcPr>
          <w:p w14:paraId="26F057A4" w14:textId="77777777" w:rsidR="000703C1" w:rsidRPr="00BC4D61" w:rsidRDefault="000703C1" w:rsidP="000703C1">
            <w:pPr>
              <w:jc w:val="center"/>
              <w:rPr>
                <w:ins w:id="355" w:author="Author"/>
              </w:rPr>
            </w:pPr>
            <w:ins w:id="356" w:author="Author">
              <w:r>
                <w:t>July</w:t>
              </w:r>
            </w:ins>
          </w:p>
        </w:tc>
        <w:tc>
          <w:tcPr>
            <w:tcW w:w="2259" w:type="dxa"/>
            <w:tcMar>
              <w:top w:w="58" w:type="dxa"/>
              <w:left w:w="58" w:type="dxa"/>
              <w:bottom w:w="58" w:type="dxa"/>
              <w:right w:w="58" w:type="dxa"/>
            </w:tcMar>
            <w:vAlign w:val="center"/>
          </w:tcPr>
          <w:p w14:paraId="6D5EFA54" w14:textId="77777777" w:rsidR="000703C1" w:rsidRPr="00BC4D61" w:rsidRDefault="000703C1" w:rsidP="000703C1">
            <w:pPr>
              <w:jc w:val="center"/>
              <w:rPr>
                <w:ins w:id="357" w:author="Author"/>
              </w:rPr>
            </w:pPr>
            <w:ins w:id="358" w:author="Author">
              <w:r w:rsidRPr="00BC4D61">
                <w:t>BIPR Team Lead</w:t>
              </w:r>
            </w:ins>
          </w:p>
        </w:tc>
        <w:tc>
          <w:tcPr>
            <w:tcW w:w="2040" w:type="dxa"/>
            <w:tcMar>
              <w:top w:w="58" w:type="dxa"/>
              <w:left w:w="58" w:type="dxa"/>
              <w:bottom w:w="58" w:type="dxa"/>
              <w:right w:w="58" w:type="dxa"/>
            </w:tcMar>
            <w:vAlign w:val="center"/>
          </w:tcPr>
          <w:p w14:paraId="6FB65ADB" w14:textId="77777777" w:rsidR="000703C1" w:rsidRPr="00BC4D61" w:rsidRDefault="000703C1" w:rsidP="000703C1">
            <w:pPr>
              <w:rPr>
                <w:ins w:id="359" w:author="Author"/>
              </w:rPr>
            </w:pPr>
            <w:ins w:id="360" w:author="Author">
              <w:r w:rsidRPr="00BC4D61">
                <w:t>BIPR</w:t>
              </w:r>
              <w:r>
                <w:t xml:space="preserve"> Team</w:t>
              </w:r>
              <w:r w:rsidRPr="00BC4D61">
                <w:t>, DDCM participants</w:t>
              </w:r>
            </w:ins>
          </w:p>
        </w:tc>
      </w:tr>
      <w:tr w:rsidR="000703C1" w:rsidRPr="00211F82" w14:paraId="76C222B0" w14:textId="77777777" w:rsidTr="00493226">
        <w:trPr>
          <w:ins w:id="361" w:author="Author"/>
        </w:trPr>
        <w:tc>
          <w:tcPr>
            <w:tcW w:w="2965" w:type="dxa"/>
            <w:tcMar>
              <w:top w:w="58" w:type="dxa"/>
              <w:left w:w="58" w:type="dxa"/>
              <w:bottom w:w="58" w:type="dxa"/>
              <w:right w:w="58" w:type="dxa"/>
            </w:tcMar>
            <w:vAlign w:val="center"/>
          </w:tcPr>
          <w:p w14:paraId="3FC7D763" w14:textId="77777777" w:rsidR="000703C1" w:rsidRPr="00BF3941" w:rsidRDefault="000703C1" w:rsidP="000703C1">
            <w:pPr>
              <w:rPr>
                <w:ins w:id="362" w:author="Author"/>
              </w:rPr>
            </w:pPr>
            <w:ins w:id="363" w:author="Author">
              <w:r w:rsidRPr="00BF3941">
                <w:t>Document conclusions and recommendations in memo to DRO Director.</w:t>
              </w:r>
            </w:ins>
          </w:p>
        </w:tc>
        <w:tc>
          <w:tcPr>
            <w:tcW w:w="2086" w:type="dxa"/>
            <w:tcMar>
              <w:top w:w="58" w:type="dxa"/>
              <w:left w:w="58" w:type="dxa"/>
              <w:bottom w:w="58" w:type="dxa"/>
              <w:right w:w="58" w:type="dxa"/>
            </w:tcMar>
            <w:vAlign w:val="center"/>
          </w:tcPr>
          <w:p w14:paraId="709EC555" w14:textId="77777777" w:rsidR="000703C1" w:rsidRPr="00BF3941" w:rsidRDefault="000703C1" w:rsidP="000703C1">
            <w:pPr>
              <w:jc w:val="center"/>
              <w:rPr>
                <w:ins w:id="364" w:author="Author"/>
              </w:rPr>
            </w:pPr>
            <w:ins w:id="365" w:author="Author">
              <w:r>
                <w:t>August</w:t>
              </w:r>
            </w:ins>
          </w:p>
        </w:tc>
        <w:tc>
          <w:tcPr>
            <w:tcW w:w="2259" w:type="dxa"/>
            <w:tcMar>
              <w:top w:w="58" w:type="dxa"/>
              <w:left w:w="58" w:type="dxa"/>
              <w:bottom w:w="58" w:type="dxa"/>
              <w:right w:w="58" w:type="dxa"/>
            </w:tcMar>
            <w:vAlign w:val="center"/>
          </w:tcPr>
          <w:p w14:paraId="16053BF4" w14:textId="77777777" w:rsidR="000703C1" w:rsidRPr="00BF3941" w:rsidRDefault="000703C1" w:rsidP="000703C1">
            <w:pPr>
              <w:jc w:val="center"/>
              <w:rPr>
                <w:ins w:id="366" w:author="Author"/>
              </w:rPr>
            </w:pPr>
            <w:ins w:id="367" w:author="Author">
              <w:r w:rsidRPr="00BF3941">
                <w:t>BIPR Team Lead</w:t>
              </w:r>
            </w:ins>
          </w:p>
        </w:tc>
        <w:tc>
          <w:tcPr>
            <w:tcW w:w="2040" w:type="dxa"/>
            <w:tcMar>
              <w:top w:w="58" w:type="dxa"/>
              <w:left w:w="58" w:type="dxa"/>
              <w:bottom w:w="58" w:type="dxa"/>
              <w:right w:w="58" w:type="dxa"/>
            </w:tcMar>
            <w:vAlign w:val="center"/>
          </w:tcPr>
          <w:p w14:paraId="61D9ACAC" w14:textId="77777777" w:rsidR="000703C1" w:rsidRPr="00BF3941" w:rsidRDefault="000703C1" w:rsidP="000703C1">
            <w:pPr>
              <w:rPr>
                <w:ins w:id="368" w:author="Author"/>
              </w:rPr>
            </w:pPr>
            <w:ins w:id="369" w:author="Author">
              <w:r w:rsidRPr="00BF3941">
                <w:t>BIPR Team, IRIB BC, DRO Director</w:t>
              </w:r>
            </w:ins>
          </w:p>
        </w:tc>
      </w:tr>
      <w:tr w:rsidR="000703C1" w:rsidRPr="00211F82" w14:paraId="3C87A918" w14:textId="77777777" w:rsidTr="00493226">
        <w:trPr>
          <w:ins w:id="370" w:author="Author"/>
        </w:trPr>
        <w:tc>
          <w:tcPr>
            <w:tcW w:w="2965" w:type="dxa"/>
            <w:tcMar>
              <w:top w:w="58" w:type="dxa"/>
              <w:left w:w="58" w:type="dxa"/>
              <w:bottom w:w="58" w:type="dxa"/>
              <w:right w:w="58" w:type="dxa"/>
            </w:tcMar>
            <w:vAlign w:val="center"/>
          </w:tcPr>
          <w:p w14:paraId="10B9C2D6" w14:textId="1F753ABE" w:rsidR="000703C1" w:rsidRPr="003620E1" w:rsidRDefault="000703C1" w:rsidP="000703C1">
            <w:pPr>
              <w:rPr>
                <w:ins w:id="371" w:author="Author"/>
              </w:rPr>
            </w:pPr>
            <w:ins w:id="372" w:author="Author">
              <w:r w:rsidRPr="003620E1">
                <w:t>Revise baseline IPs</w:t>
              </w:r>
              <w:r>
                <w:t xml:space="preserve"> or IMCs, as required,</w:t>
              </w:r>
              <w:r w:rsidRPr="003620E1">
                <w:t xml:space="preserve"> to implement approved recommendations. </w:t>
              </w:r>
              <w:r>
                <w:t>Larger, longer-term programmatic change recommendations into the ROP lessons learned tracker.</w:t>
              </w:r>
            </w:ins>
          </w:p>
        </w:tc>
        <w:tc>
          <w:tcPr>
            <w:tcW w:w="2086" w:type="dxa"/>
            <w:tcMar>
              <w:top w:w="58" w:type="dxa"/>
              <w:left w:w="58" w:type="dxa"/>
              <w:bottom w:w="58" w:type="dxa"/>
              <w:right w:w="58" w:type="dxa"/>
            </w:tcMar>
            <w:vAlign w:val="center"/>
          </w:tcPr>
          <w:p w14:paraId="417439D3" w14:textId="77777777" w:rsidR="000703C1" w:rsidRPr="003620E1" w:rsidRDefault="000703C1" w:rsidP="000703C1">
            <w:pPr>
              <w:jc w:val="center"/>
              <w:rPr>
                <w:ins w:id="373" w:author="Author"/>
              </w:rPr>
            </w:pPr>
            <w:ins w:id="374" w:author="Author">
              <w:r w:rsidRPr="003620E1">
                <w:t>July - December</w:t>
              </w:r>
            </w:ins>
          </w:p>
        </w:tc>
        <w:tc>
          <w:tcPr>
            <w:tcW w:w="2259" w:type="dxa"/>
            <w:tcMar>
              <w:top w:w="58" w:type="dxa"/>
              <w:left w:w="58" w:type="dxa"/>
              <w:bottom w:w="58" w:type="dxa"/>
              <w:right w:w="58" w:type="dxa"/>
            </w:tcMar>
            <w:vAlign w:val="center"/>
          </w:tcPr>
          <w:p w14:paraId="22DB2254" w14:textId="77777777" w:rsidR="000703C1" w:rsidRPr="003620E1" w:rsidRDefault="000703C1" w:rsidP="000703C1">
            <w:pPr>
              <w:jc w:val="center"/>
              <w:rPr>
                <w:ins w:id="375" w:author="Author"/>
              </w:rPr>
            </w:pPr>
            <w:ins w:id="376" w:author="Author">
              <w:r w:rsidRPr="003620E1">
                <w:t>Assigned Baseline IP leads</w:t>
              </w:r>
            </w:ins>
          </w:p>
        </w:tc>
        <w:tc>
          <w:tcPr>
            <w:tcW w:w="2040" w:type="dxa"/>
            <w:tcMar>
              <w:top w:w="58" w:type="dxa"/>
              <w:left w:w="58" w:type="dxa"/>
              <w:bottom w:w="58" w:type="dxa"/>
              <w:right w:w="58" w:type="dxa"/>
            </w:tcMar>
            <w:vAlign w:val="center"/>
          </w:tcPr>
          <w:p w14:paraId="4BC0BFB7" w14:textId="77777777" w:rsidR="000703C1" w:rsidRPr="003620E1" w:rsidRDefault="000703C1" w:rsidP="000703C1">
            <w:pPr>
              <w:jc w:val="center"/>
              <w:rPr>
                <w:ins w:id="377" w:author="Author"/>
              </w:rPr>
            </w:pPr>
            <w:ins w:id="378" w:author="Author">
              <w:r w:rsidRPr="003620E1">
                <w:t>-</w:t>
              </w:r>
            </w:ins>
          </w:p>
        </w:tc>
      </w:tr>
      <w:tr w:rsidR="000703C1" w:rsidRPr="00211F82" w14:paraId="15D52534" w14:textId="77777777" w:rsidTr="00493226">
        <w:trPr>
          <w:ins w:id="379" w:author="Author"/>
        </w:trPr>
        <w:tc>
          <w:tcPr>
            <w:tcW w:w="2965" w:type="dxa"/>
            <w:tcMar>
              <w:top w:w="58" w:type="dxa"/>
              <w:left w:w="58" w:type="dxa"/>
              <w:bottom w:w="58" w:type="dxa"/>
              <w:right w:w="58" w:type="dxa"/>
            </w:tcMar>
            <w:vAlign w:val="center"/>
          </w:tcPr>
          <w:p w14:paraId="3B6EE0D9" w14:textId="77777777" w:rsidR="000703C1" w:rsidRPr="00F42090" w:rsidRDefault="000703C1" w:rsidP="000703C1">
            <w:pPr>
              <w:rPr>
                <w:ins w:id="380" w:author="Author"/>
              </w:rPr>
            </w:pPr>
            <w:ins w:id="381" w:author="Author">
              <w:r w:rsidRPr="00F42090">
                <w:t xml:space="preserve">Identify and conduct training </w:t>
              </w:r>
              <w:r>
                <w:t xml:space="preserve">on resulting program changes, </w:t>
              </w:r>
              <w:r w:rsidRPr="00F42090">
                <w:t>if required.</w:t>
              </w:r>
            </w:ins>
          </w:p>
        </w:tc>
        <w:tc>
          <w:tcPr>
            <w:tcW w:w="2086" w:type="dxa"/>
            <w:tcMar>
              <w:top w:w="58" w:type="dxa"/>
              <w:left w:w="58" w:type="dxa"/>
              <w:bottom w:w="58" w:type="dxa"/>
              <w:right w:w="58" w:type="dxa"/>
            </w:tcMar>
            <w:vAlign w:val="center"/>
          </w:tcPr>
          <w:p w14:paraId="27B4CA96" w14:textId="77777777" w:rsidR="000703C1" w:rsidRPr="00F42090" w:rsidRDefault="000703C1" w:rsidP="000703C1">
            <w:pPr>
              <w:jc w:val="center"/>
              <w:rPr>
                <w:ins w:id="382" w:author="Author"/>
              </w:rPr>
            </w:pPr>
            <w:ins w:id="383" w:author="Author">
              <w:r w:rsidRPr="00F42090">
                <w:t>July-December</w:t>
              </w:r>
            </w:ins>
          </w:p>
        </w:tc>
        <w:tc>
          <w:tcPr>
            <w:tcW w:w="2259" w:type="dxa"/>
            <w:tcMar>
              <w:top w:w="58" w:type="dxa"/>
              <w:left w:w="58" w:type="dxa"/>
              <w:bottom w:w="58" w:type="dxa"/>
              <w:right w:w="58" w:type="dxa"/>
            </w:tcMar>
            <w:vAlign w:val="center"/>
          </w:tcPr>
          <w:p w14:paraId="5DCCA998" w14:textId="77777777" w:rsidR="000703C1" w:rsidRPr="00F42090" w:rsidRDefault="000703C1" w:rsidP="000703C1">
            <w:pPr>
              <w:jc w:val="center"/>
              <w:rPr>
                <w:ins w:id="384" w:author="Author"/>
              </w:rPr>
            </w:pPr>
            <w:ins w:id="385" w:author="Author">
              <w:r w:rsidRPr="00F42090">
                <w:t>Assigned Baseline IP Leads</w:t>
              </w:r>
            </w:ins>
          </w:p>
        </w:tc>
        <w:tc>
          <w:tcPr>
            <w:tcW w:w="2040" w:type="dxa"/>
            <w:tcMar>
              <w:top w:w="58" w:type="dxa"/>
              <w:left w:w="58" w:type="dxa"/>
              <w:bottom w:w="58" w:type="dxa"/>
              <w:right w:w="58" w:type="dxa"/>
            </w:tcMar>
            <w:vAlign w:val="center"/>
          </w:tcPr>
          <w:p w14:paraId="0F93028A" w14:textId="77777777" w:rsidR="000703C1" w:rsidRPr="00F42090" w:rsidRDefault="000703C1" w:rsidP="000703C1">
            <w:pPr>
              <w:jc w:val="center"/>
              <w:rPr>
                <w:ins w:id="386" w:author="Author"/>
              </w:rPr>
            </w:pPr>
            <w:ins w:id="387" w:author="Author">
              <w:r w:rsidRPr="00F42090">
                <w:t>-</w:t>
              </w:r>
            </w:ins>
          </w:p>
        </w:tc>
      </w:tr>
      <w:tr w:rsidR="000703C1" w:rsidRPr="00211F82" w14:paraId="27168887" w14:textId="77777777" w:rsidTr="00493226">
        <w:trPr>
          <w:ins w:id="388" w:author="Author"/>
        </w:trPr>
        <w:tc>
          <w:tcPr>
            <w:tcW w:w="2965" w:type="dxa"/>
            <w:tcMar>
              <w:top w:w="58" w:type="dxa"/>
              <w:left w:w="58" w:type="dxa"/>
              <w:bottom w:w="58" w:type="dxa"/>
              <w:right w:w="58" w:type="dxa"/>
            </w:tcMar>
            <w:vAlign w:val="center"/>
          </w:tcPr>
          <w:p w14:paraId="2D00F0CB" w14:textId="77777777" w:rsidR="000703C1" w:rsidRPr="00F42090" w:rsidRDefault="000703C1" w:rsidP="000703C1">
            <w:pPr>
              <w:rPr>
                <w:ins w:id="389" w:author="Author"/>
              </w:rPr>
            </w:pPr>
            <w:ins w:id="390" w:author="Author">
              <w:r w:rsidRPr="00F42090">
                <w:t>Implement revised IP</w:t>
              </w:r>
              <w:r>
                <w:t>s, as required</w:t>
              </w:r>
            </w:ins>
          </w:p>
        </w:tc>
        <w:tc>
          <w:tcPr>
            <w:tcW w:w="2086" w:type="dxa"/>
            <w:tcMar>
              <w:top w:w="58" w:type="dxa"/>
              <w:left w:w="58" w:type="dxa"/>
              <w:bottom w:w="58" w:type="dxa"/>
              <w:right w:w="58" w:type="dxa"/>
            </w:tcMar>
            <w:vAlign w:val="center"/>
          </w:tcPr>
          <w:p w14:paraId="1822585E" w14:textId="77777777" w:rsidR="000703C1" w:rsidRPr="00F42090" w:rsidRDefault="000703C1" w:rsidP="000703C1">
            <w:pPr>
              <w:jc w:val="center"/>
              <w:rPr>
                <w:ins w:id="391" w:author="Author"/>
              </w:rPr>
            </w:pPr>
            <w:ins w:id="392" w:author="Author">
              <w:r w:rsidRPr="00F42090">
                <w:t>Beginning January</w:t>
              </w:r>
            </w:ins>
          </w:p>
        </w:tc>
        <w:tc>
          <w:tcPr>
            <w:tcW w:w="2259" w:type="dxa"/>
            <w:tcMar>
              <w:top w:w="58" w:type="dxa"/>
              <w:left w:w="58" w:type="dxa"/>
              <w:bottom w:w="58" w:type="dxa"/>
              <w:right w:w="58" w:type="dxa"/>
            </w:tcMar>
            <w:vAlign w:val="center"/>
          </w:tcPr>
          <w:p w14:paraId="78A4BF99" w14:textId="77777777" w:rsidR="000703C1" w:rsidRPr="00F42090" w:rsidRDefault="000703C1" w:rsidP="000703C1">
            <w:pPr>
              <w:jc w:val="center"/>
              <w:rPr>
                <w:ins w:id="393" w:author="Author"/>
              </w:rPr>
            </w:pPr>
            <w:ins w:id="394" w:author="Author">
              <w:r w:rsidRPr="00F42090">
                <w:t>Inspectors</w:t>
              </w:r>
            </w:ins>
          </w:p>
        </w:tc>
        <w:tc>
          <w:tcPr>
            <w:tcW w:w="2040" w:type="dxa"/>
            <w:tcMar>
              <w:top w:w="58" w:type="dxa"/>
              <w:left w:w="58" w:type="dxa"/>
              <w:bottom w:w="58" w:type="dxa"/>
              <w:right w:w="58" w:type="dxa"/>
            </w:tcMar>
            <w:vAlign w:val="center"/>
          </w:tcPr>
          <w:p w14:paraId="63574C49" w14:textId="77777777" w:rsidR="000703C1" w:rsidRPr="00F42090" w:rsidRDefault="000703C1" w:rsidP="000703C1">
            <w:pPr>
              <w:jc w:val="center"/>
              <w:rPr>
                <w:ins w:id="395" w:author="Author"/>
              </w:rPr>
            </w:pPr>
            <w:ins w:id="396" w:author="Author">
              <w:r w:rsidRPr="00F42090">
                <w:t>-</w:t>
              </w:r>
            </w:ins>
          </w:p>
        </w:tc>
      </w:tr>
      <w:tr w:rsidR="000703C1" w:rsidRPr="00211F82" w14:paraId="64F37583" w14:textId="77777777" w:rsidTr="00493226">
        <w:trPr>
          <w:ins w:id="397" w:author="Author"/>
        </w:trPr>
        <w:tc>
          <w:tcPr>
            <w:tcW w:w="2965" w:type="dxa"/>
            <w:tcMar>
              <w:top w:w="58" w:type="dxa"/>
              <w:left w:w="58" w:type="dxa"/>
              <w:bottom w:w="58" w:type="dxa"/>
              <w:right w:w="58" w:type="dxa"/>
            </w:tcMar>
            <w:vAlign w:val="center"/>
          </w:tcPr>
          <w:p w14:paraId="26806E1F" w14:textId="77777777" w:rsidR="000703C1" w:rsidRPr="00F42090" w:rsidRDefault="000703C1" w:rsidP="000703C1">
            <w:pPr>
              <w:rPr>
                <w:ins w:id="398" w:author="Author"/>
              </w:rPr>
            </w:pPr>
            <w:ins w:id="399" w:author="Author">
              <w:r w:rsidRPr="00F42090">
                <w:t xml:space="preserve">Provide input for </w:t>
              </w:r>
              <w:r>
                <w:t xml:space="preserve">annual </w:t>
              </w:r>
              <w:r w:rsidRPr="00F42090">
                <w:t>ROP Self-Assessment SECY.</w:t>
              </w:r>
            </w:ins>
          </w:p>
        </w:tc>
        <w:tc>
          <w:tcPr>
            <w:tcW w:w="2086" w:type="dxa"/>
            <w:tcMar>
              <w:top w:w="58" w:type="dxa"/>
              <w:left w:w="58" w:type="dxa"/>
              <w:bottom w:w="58" w:type="dxa"/>
              <w:right w:w="58" w:type="dxa"/>
            </w:tcMar>
            <w:vAlign w:val="center"/>
          </w:tcPr>
          <w:p w14:paraId="280D7541" w14:textId="77777777" w:rsidR="000703C1" w:rsidRPr="00F42090" w:rsidRDefault="000703C1" w:rsidP="000703C1">
            <w:pPr>
              <w:jc w:val="center"/>
              <w:rPr>
                <w:ins w:id="400" w:author="Author"/>
              </w:rPr>
            </w:pPr>
            <w:ins w:id="401" w:author="Author">
              <w:r w:rsidRPr="00F42090">
                <w:t>January</w:t>
              </w:r>
            </w:ins>
          </w:p>
        </w:tc>
        <w:tc>
          <w:tcPr>
            <w:tcW w:w="2259" w:type="dxa"/>
            <w:tcMar>
              <w:top w:w="58" w:type="dxa"/>
              <w:left w:w="58" w:type="dxa"/>
              <w:bottom w:w="58" w:type="dxa"/>
              <w:right w:w="58" w:type="dxa"/>
            </w:tcMar>
            <w:vAlign w:val="center"/>
          </w:tcPr>
          <w:p w14:paraId="2757F7DC" w14:textId="77777777" w:rsidR="000703C1" w:rsidRPr="00F42090" w:rsidRDefault="000703C1" w:rsidP="000703C1">
            <w:pPr>
              <w:jc w:val="center"/>
              <w:rPr>
                <w:ins w:id="402" w:author="Author"/>
              </w:rPr>
            </w:pPr>
            <w:ins w:id="403" w:author="Author">
              <w:r>
                <w:t>BIPR Team Lead</w:t>
              </w:r>
            </w:ins>
          </w:p>
        </w:tc>
        <w:tc>
          <w:tcPr>
            <w:tcW w:w="2040" w:type="dxa"/>
            <w:tcMar>
              <w:top w:w="58" w:type="dxa"/>
              <w:left w:w="58" w:type="dxa"/>
              <w:bottom w:w="58" w:type="dxa"/>
              <w:right w:w="58" w:type="dxa"/>
            </w:tcMar>
            <w:vAlign w:val="center"/>
          </w:tcPr>
          <w:p w14:paraId="74CC8411" w14:textId="77777777" w:rsidR="000703C1" w:rsidRPr="00F42090" w:rsidRDefault="000703C1" w:rsidP="000703C1">
            <w:pPr>
              <w:jc w:val="center"/>
              <w:rPr>
                <w:ins w:id="404" w:author="Author"/>
              </w:rPr>
            </w:pPr>
            <w:ins w:id="405" w:author="Author">
              <w:r w:rsidRPr="00F42090">
                <w:t>-</w:t>
              </w:r>
            </w:ins>
          </w:p>
        </w:tc>
      </w:tr>
      <w:tr w:rsidR="00A515F5" w:rsidRPr="00211F82" w14:paraId="69D47BF4" w14:textId="77777777" w:rsidTr="00493226">
        <w:tc>
          <w:tcPr>
            <w:tcW w:w="2965" w:type="dxa"/>
            <w:tcMar>
              <w:top w:w="58" w:type="dxa"/>
              <w:left w:w="58" w:type="dxa"/>
              <w:bottom w:w="58" w:type="dxa"/>
              <w:right w:w="58" w:type="dxa"/>
            </w:tcMar>
            <w:vAlign w:val="center"/>
          </w:tcPr>
          <w:p w14:paraId="045D12C4" w14:textId="17D73EC4" w:rsidR="00A515F5" w:rsidRPr="00A515F5" w:rsidRDefault="00CF6014" w:rsidP="00616109">
            <w:r>
              <w:t>Build</w:t>
            </w:r>
            <w:r w:rsidR="00A515F5">
              <w:t xml:space="preserve"> </w:t>
            </w:r>
            <w:r>
              <w:t xml:space="preserve">Team and Identify </w:t>
            </w:r>
            <w:r w:rsidR="00A515F5">
              <w:t>Team Lead for</w:t>
            </w:r>
            <w:r w:rsidR="00616109">
              <w:t xml:space="preserve"> </w:t>
            </w:r>
            <w:r w:rsidR="00A515F5">
              <w:t>BIPR</w:t>
            </w:r>
          </w:p>
        </w:tc>
        <w:tc>
          <w:tcPr>
            <w:tcW w:w="2086" w:type="dxa"/>
            <w:tcMar>
              <w:top w:w="58" w:type="dxa"/>
              <w:left w:w="58" w:type="dxa"/>
              <w:bottom w:w="58" w:type="dxa"/>
              <w:right w:w="58" w:type="dxa"/>
            </w:tcMar>
            <w:vAlign w:val="center"/>
          </w:tcPr>
          <w:p w14:paraId="01A5A4A0" w14:textId="2C373842" w:rsidR="00A515F5" w:rsidRPr="005B4EC0" w:rsidRDefault="00CF6014" w:rsidP="00616109">
            <w:pPr>
              <w:jc w:val="center"/>
            </w:pPr>
            <w:r>
              <w:t>January</w:t>
            </w:r>
          </w:p>
        </w:tc>
        <w:tc>
          <w:tcPr>
            <w:tcW w:w="2259" w:type="dxa"/>
            <w:tcMar>
              <w:top w:w="58" w:type="dxa"/>
              <w:left w:w="58" w:type="dxa"/>
              <w:bottom w:w="58" w:type="dxa"/>
              <w:right w:w="58" w:type="dxa"/>
            </w:tcMar>
            <w:vAlign w:val="center"/>
          </w:tcPr>
          <w:p w14:paraId="4AA9432D" w14:textId="29C6861B" w:rsidR="00A515F5" w:rsidRPr="005B4EC0" w:rsidRDefault="005B4EC0" w:rsidP="00616109">
            <w:pPr>
              <w:jc w:val="center"/>
            </w:pPr>
            <w:r>
              <w:t>IRIB BC</w:t>
            </w:r>
          </w:p>
        </w:tc>
        <w:tc>
          <w:tcPr>
            <w:tcW w:w="2040" w:type="dxa"/>
            <w:tcMar>
              <w:top w:w="58" w:type="dxa"/>
              <w:left w:w="58" w:type="dxa"/>
              <w:bottom w:w="58" w:type="dxa"/>
              <w:right w:w="58" w:type="dxa"/>
            </w:tcMar>
            <w:vAlign w:val="center"/>
          </w:tcPr>
          <w:p w14:paraId="5A82DFE7" w14:textId="378005EC" w:rsidR="00A515F5" w:rsidRPr="005B4EC0" w:rsidRDefault="005B4EC0" w:rsidP="00211F82">
            <w:pPr>
              <w:jc w:val="center"/>
            </w:pPr>
            <w:r>
              <w:t>-</w:t>
            </w:r>
          </w:p>
        </w:tc>
      </w:tr>
      <w:tr w:rsidR="00211F82" w:rsidRPr="00211F82" w14:paraId="3F21659C" w14:textId="77777777" w:rsidTr="00493226">
        <w:tc>
          <w:tcPr>
            <w:tcW w:w="2965" w:type="dxa"/>
            <w:tcMar>
              <w:top w:w="58" w:type="dxa"/>
              <w:left w:w="58" w:type="dxa"/>
              <w:bottom w:w="58" w:type="dxa"/>
              <w:right w:w="58" w:type="dxa"/>
            </w:tcMar>
            <w:vAlign w:val="center"/>
          </w:tcPr>
          <w:p w14:paraId="205AA2BC" w14:textId="2EBD8433" w:rsidR="00211F82" w:rsidRPr="005E2A9A" w:rsidRDefault="0037508A" w:rsidP="00616109">
            <w:r w:rsidRPr="005E2A9A">
              <w:t>Develop and conduct baseline IP lead and resident</w:t>
            </w:r>
            <w:r w:rsidR="007514EA">
              <w:t>/regional</w:t>
            </w:r>
            <w:r w:rsidRPr="005E2A9A">
              <w:t xml:space="preserve"> </w:t>
            </w:r>
            <w:ins w:id="406" w:author="Author">
              <w:r w:rsidR="00533380" w:rsidRPr="005E2A9A">
                <w:t>inspector survey</w:t>
              </w:r>
            </w:ins>
            <w:r w:rsidR="00BF3941">
              <w:t>.</w:t>
            </w:r>
          </w:p>
        </w:tc>
        <w:tc>
          <w:tcPr>
            <w:tcW w:w="2086" w:type="dxa"/>
            <w:tcMar>
              <w:top w:w="58" w:type="dxa"/>
              <w:left w:w="58" w:type="dxa"/>
              <w:bottom w:w="58" w:type="dxa"/>
              <w:right w:w="58" w:type="dxa"/>
            </w:tcMar>
            <w:vAlign w:val="center"/>
          </w:tcPr>
          <w:p w14:paraId="5021C310" w14:textId="4E5A5C4A" w:rsidR="00211F82" w:rsidRPr="005E2A9A" w:rsidRDefault="0037508A" w:rsidP="00616109">
            <w:pPr>
              <w:jc w:val="center"/>
            </w:pPr>
            <w:r w:rsidRPr="005E2A9A">
              <w:t>February</w:t>
            </w:r>
            <w:r w:rsidR="00D05418">
              <w:t xml:space="preserve"> (leverage most recent inspection cycle results in RPS)</w:t>
            </w:r>
          </w:p>
        </w:tc>
        <w:tc>
          <w:tcPr>
            <w:tcW w:w="2259" w:type="dxa"/>
            <w:tcMar>
              <w:top w:w="58" w:type="dxa"/>
              <w:left w:w="58" w:type="dxa"/>
              <w:bottom w:w="58" w:type="dxa"/>
              <w:right w:w="58" w:type="dxa"/>
            </w:tcMar>
            <w:vAlign w:val="center"/>
          </w:tcPr>
          <w:p w14:paraId="3A452291" w14:textId="27B9449B" w:rsidR="00211F82" w:rsidRPr="005E2A9A" w:rsidRDefault="005E2A9A" w:rsidP="00616109">
            <w:pPr>
              <w:jc w:val="center"/>
            </w:pPr>
            <w:r w:rsidRPr="005E2A9A">
              <w:t>BIPR Team Lead</w:t>
            </w:r>
          </w:p>
        </w:tc>
        <w:tc>
          <w:tcPr>
            <w:tcW w:w="2040" w:type="dxa"/>
            <w:tcMar>
              <w:top w:w="58" w:type="dxa"/>
              <w:left w:w="58" w:type="dxa"/>
              <w:bottom w:w="58" w:type="dxa"/>
              <w:right w:w="58" w:type="dxa"/>
            </w:tcMar>
            <w:vAlign w:val="center"/>
          </w:tcPr>
          <w:p w14:paraId="094BE1C8" w14:textId="557D918E" w:rsidR="00211F82" w:rsidRPr="005E2A9A" w:rsidRDefault="005E2A9A" w:rsidP="001E29B4">
            <w:r w:rsidRPr="005E2A9A">
              <w:t xml:space="preserve">BIPR Team, </w:t>
            </w:r>
            <w:r w:rsidR="006A6C03">
              <w:t xml:space="preserve">All </w:t>
            </w:r>
            <w:r w:rsidRPr="005E2A9A">
              <w:t xml:space="preserve">Baseline IP leads, </w:t>
            </w:r>
            <w:r w:rsidR="006A6C03">
              <w:t xml:space="preserve">sample of </w:t>
            </w:r>
            <w:r w:rsidRPr="005E2A9A">
              <w:t>RIs</w:t>
            </w:r>
            <w:r w:rsidR="00211F82" w:rsidRPr="005E2A9A">
              <w:t xml:space="preserve"> </w:t>
            </w:r>
            <w:r w:rsidR="006A6C03">
              <w:t>from each region</w:t>
            </w:r>
          </w:p>
        </w:tc>
      </w:tr>
      <w:tr w:rsidR="00211F82" w:rsidRPr="00211F82" w14:paraId="0164AC89" w14:textId="77777777" w:rsidTr="00493226">
        <w:tc>
          <w:tcPr>
            <w:tcW w:w="2965" w:type="dxa"/>
            <w:tcMar>
              <w:top w:w="58" w:type="dxa"/>
              <w:left w:w="58" w:type="dxa"/>
              <w:bottom w:w="58" w:type="dxa"/>
              <w:right w:w="58" w:type="dxa"/>
            </w:tcMar>
            <w:vAlign w:val="center"/>
          </w:tcPr>
          <w:p w14:paraId="7614A628" w14:textId="6F5B52BA" w:rsidR="00141E91" w:rsidRDefault="0081751F" w:rsidP="004A1CB4">
            <w:r w:rsidRPr="0081751F">
              <w:t xml:space="preserve">Using survey results and management input, develop </w:t>
            </w:r>
            <w:r w:rsidR="00141E91">
              <w:t xml:space="preserve">focus areas </w:t>
            </w:r>
            <w:r w:rsidRPr="0081751F">
              <w:t xml:space="preserve">and issue charter. </w:t>
            </w:r>
          </w:p>
          <w:p w14:paraId="7F43F519" w14:textId="45E8265D" w:rsidR="00211F82" w:rsidRPr="0081751F" w:rsidRDefault="0081751F" w:rsidP="004A1CB4">
            <w:r w:rsidRPr="0081751F">
              <w:t>Commence review</w:t>
            </w:r>
            <w:r w:rsidR="00211F82" w:rsidRPr="0081751F">
              <w:t>.</w:t>
            </w:r>
          </w:p>
        </w:tc>
        <w:tc>
          <w:tcPr>
            <w:tcW w:w="2086" w:type="dxa"/>
            <w:tcMar>
              <w:top w:w="58" w:type="dxa"/>
              <w:left w:w="58" w:type="dxa"/>
              <w:bottom w:w="58" w:type="dxa"/>
              <w:right w:w="58" w:type="dxa"/>
            </w:tcMar>
            <w:vAlign w:val="center"/>
          </w:tcPr>
          <w:p w14:paraId="6D1EC1B5" w14:textId="301C2440" w:rsidR="00211F82" w:rsidRPr="0081751F" w:rsidRDefault="004F5F96" w:rsidP="00616109">
            <w:pPr>
              <w:jc w:val="center"/>
            </w:pPr>
            <w:r>
              <w:t>Early March</w:t>
            </w:r>
          </w:p>
        </w:tc>
        <w:tc>
          <w:tcPr>
            <w:tcW w:w="2259" w:type="dxa"/>
            <w:tcMar>
              <w:top w:w="58" w:type="dxa"/>
              <w:left w:w="58" w:type="dxa"/>
              <w:bottom w:w="58" w:type="dxa"/>
              <w:right w:w="58" w:type="dxa"/>
            </w:tcMar>
            <w:vAlign w:val="center"/>
          </w:tcPr>
          <w:p w14:paraId="4FFA1FE2" w14:textId="24C050F4" w:rsidR="00211F82" w:rsidRPr="0081751F" w:rsidRDefault="0081751F" w:rsidP="00616109">
            <w:pPr>
              <w:jc w:val="center"/>
            </w:pPr>
            <w:r w:rsidRPr="0081751F">
              <w:t>BIPR Team Lead</w:t>
            </w:r>
          </w:p>
        </w:tc>
        <w:tc>
          <w:tcPr>
            <w:tcW w:w="2040" w:type="dxa"/>
            <w:tcMar>
              <w:top w:w="58" w:type="dxa"/>
              <w:left w:w="58" w:type="dxa"/>
              <w:bottom w:w="58" w:type="dxa"/>
              <w:right w:w="58" w:type="dxa"/>
            </w:tcMar>
            <w:vAlign w:val="center"/>
          </w:tcPr>
          <w:p w14:paraId="49A606EE" w14:textId="2578090C" w:rsidR="00211F82" w:rsidRPr="0081751F" w:rsidRDefault="0081751F" w:rsidP="00211F82">
            <w:r w:rsidRPr="0081751F">
              <w:t>BIPR Team</w:t>
            </w:r>
            <w:r w:rsidR="00B32F5D">
              <w:t xml:space="preserve">, DRO Management, Regional Division </w:t>
            </w:r>
            <w:proofErr w:type="gramStart"/>
            <w:r w:rsidR="00B32F5D">
              <w:t>Directors</w:t>
            </w:r>
            <w:proofErr w:type="gramEnd"/>
            <w:r w:rsidR="00B32F5D">
              <w:t xml:space="preserve"> and TSAB BCs/TLs</w:t>
            </w:r>
          </w:p>
        </w:tc>
      </w:tr>
      <w:tr w:rsidR="00211F82" w:rsidRPr="00211F82" w14:paraId="6E501090" w14:textId="77777777" w:rsidTr="00493226">
        <w:tc>
          <w:tcPr>
            <w:tcW w:w="2965" w:type="dxa"/>
            <w:tcMar>
              <w:top w:w="58" w:type="dxa"/>
              <w:left w:w="58" w:type="dxa"/>
              <w:bottom w:w="58" w:type="dxa"/>
              <w:right w:w="58" w:type="dxa"/>
            </w:tcMar>
            <w:vAlign w:val="center"/>
          </w:tcPr>
          <w:p w14:paraId="528C4D1C" w14:textId="28C88290" w:rsidR="00211F82" w:rsidRPr="00B803FB" w:rsidRDefault="004F5F96" w:rsidP="000914C3">
            <w:r w:rsidRPr="00B803FB">
              <w:t>Communicate with baseline IP leads, regional staff, RIs, DRO staff as necessary to complete review.</w:t>
            </w:r>
          </w:p>
        </w:tc>
        <w:tc>
          <w:tcPr>
            <w:tcW w:w="2086" w:type="dxa"/>
            <w:tcMar>
              <w:top w:w="58" w:type="dxa"/>
              <w:left w:w="58" w:type="dxa"/>
              <w:bottom w:w="58" w:type="dxa"/>
              <w:right w:w="58" w:type="dxa"/>
            </w:tcMar>
            <w:vAlign w:val="center"/>
          </w:tcPr>
          <w:p w14:paraId="6B770096" w14:textId="2BB13284" w:rsidR="00211F82" w:rsidRPr="00B803FB" w:rsidRDefault="00B803FB" w:rsidP="00616109">
            <w:pPr>
              <w:jc w:val="center"/>
            </w:pPr>
            <w:r w:rsidRPr="00B803FB">
              <w:t xml:space="preserve">March – </w:t>
            </w:r>
            <w:r w:rsidR="00141E91">
              <w:t>May</w:t>
            </w:r>
          </w:p>
        </w:tc>
        <w:tc>
          <w:tcPr>
            <w:tcW w:w="2259" w:type="dxa"/>
            <w:tcMar>
              <w:top w:w="58" w:type="dxa"/>
              <w:left w:w="58" w:type="dxa"/>
              <w:bottom w:w="58" w:type="dxa"/>
              <w:right w:w="58" w:type="dxa"/>
            </w:tcMar>
            <w:vAlign w:val="center"/>
          </w:tcPr>
          <w:p w14:paraId="4F5E7D64" w14:textId="5DFE39EE" w:rsidR="00211F82" w:rsidRPr="00B803FB" w:rsidRDefault="00B803FB" w:rsidP="00616109">
            <w:pPr>
              <w:jc w:val="center"/>
            </w:pPr>
            <w:r w:rsidRPr="00B803FB">
              <w:t>BIPR Team Lead</w:t>
            </w:r>
          </w:p>
        </w:tc>
        <w:tc>
          <w:tcPr>
            <w:tcW w:w="2040" w:type="dxa"/>
            <w:tcMar>
              <w:top w:w="58" w:type="dxa"/>
              <w:left w:w="58" w:type="dxa"/>
              <w:bottom w:w="58" w:type="dxa"/>
              <w:right w:w="58" w:type="dxa"/>
            </w:tcMar>
            <w:vAlign w:val="center"/>
          </w:tcPr>
          <w:p w14:paraId="76FD4BC1" w14:textId="2CE67E9B" w:rsidR="00211F82" w:rsidRPr="00B803FB" w:rsidRDefault="00B803FB" w:rsidP="00211F82">
            <w:r w:rsidRPr="00B803FB">
              <w:t>BIPR</w:t>
            </w:r>
            <w:r w:rsidR="00BF3941">
              <w:t xml:space="preserve"> Team</w:t>
            </w:r>
            <w:r w:rsidRPr="00B803FB">
              <w:t>, others as necessary</w:t>
            </w:r>
          </w:p>
        </w:tc>
      </w:tr>
      <w:tr w:rsidR="00211F82" w:rsidRPr="00211F82" w14:paraId="79643C55" w14:textId="77777777" w:rsidTr="00493226">
        <w:tc>
          <w:tcPr>
            <w:tcW w:w="2965" w:type="dxa"/>
            <w:tcMar>
              <w:top w:w="58" w:type="dxa"/>
              <w:left w:w="58" w:type="dxa"/>
              <w:bottom w:w="58" w:type="dxa"/>
              <w:right w:w="58" w:type="dxa"/>
            </w:tcMar>
            <w:vAlign w:val="center"/>
          </w:tcPr>
          <w:p w14:paraId="1098626C" w14:textId="1D81A342" w:rsidR="00211F82" w:rsidRPr="00141E91" w:rsidRDefault="00B803FB" w:rsidP="00211F82">
            <w:r w:rsidRPr="00141E91">
              <w:t xml:space="preserve">Complete review and </w:t>
            </w:r>
            <w:r w:rsidR="00141E91" w:rsidRPr="00141E91">
              <w:t xml:space="preserve">develop recommendations for improvement. </w:t>
            </w:r>
          </w:p>
        </w:tc>
        <w:tc>
          <w:tcPr>
            <w:tcW w:w="2086" w:type="dxa"/>
            <w:tcMar>
              <w:top w:w="58" w:type="dxa"/>
              <w:left w:w="58" w:type="dxa"/>
              <w:bottom w:w="58" w:type="dxa"/>
              <w:right w:w="58" w:type="dxa"/>
            </w:tcMar>
            <w:vAlign w:val="center"/>
          </w:tcPr>
          <w:p w14:paraId="41047152" w14:textId="677C33DF" w:rsidR="00211F82" w:rsidRPr="00141E91" w:rsidRDefault="00141E91" w:rsidP="00616109">
            <w:pPr>
              <w:jc w:val="center"/>
            </w:pPr>
            <w:r w:rsidRPr="00141E91">
              <w:t>June</w:t>
            </w:r>
          </w:p>
        </w:tc>
        <w:tc>
          <w:tcPr>
            <w:tcW w:w="2259" w:type="dxa"/>
            <w:tcMar>
              <w:top w:w="58" w:type="dxa"/>
              <w:left w:w="58" w:type="dxa"/>
              <w:bottom w:w="58" w:type="dxa"/>
              <w:right w:w="58" w:type="dxa"/>
            </w:tcMar>
            <w:vAlign w:val="center"/>
          </w:tcPr>
          <w:p w14:paraId="627C3772" w14:textId="3DCDC2E7" w:rsidR="00211F82" w:rsidRPr="00141E91" w:rsidRDefault="00141E91" w:rsidP="00616109">
            <w:pPr>
              <w:jc w:val="center"/>
            </w:pPr>
            <w:r w:rsidRPr="00141E91">
              <w:t>BIPR Team Lead</w:t>
            </w:r>
          </w:p>
        </w:tc>
        <w:tc>
          <w:tcPr>
            <w:tcW w:w="2040" w:type="dxa"/>
            <w:tcMar>
              <w:top w:w="58" w:type="dxa"/>
              <w:left w:w="58" w:type="dxa"/>
              <w:bottom w:w="58" w:type="dxa"/>
              <w:right w:w="58" w:type="dxa"/>
            </w:tcMar>
            <w:vAlign w:val="center"/>
          </w:tcPr>
          <w:p w14:paraId="5267F664" w14:textId="43C95117" w:rsidR="00211F82" w:rsidRPr="00141E91" w:rsidRDefault="00141E91" w:rsidP="00211F82">
            <w:r w:rsidRPr="00141E91">
              <w:t>BIPR</w:t>
            </w:r>
            <w:r w:rsidR="00BF3941">
              <w:t xml:space="preserve"> Team</w:t>
            </w:r>
          </w:p>
        </w:tc>
      </w:tr>
      <w:tr w:rsidR="00211F82" w:rsidRPr="00211F82" w14:paraId="0C80A1D2" w14:textId="77777777" w:rsidTr="00493226">
        <w:tc>
          <w:tcPr>
            <w:tcW w:w="2965" w:type="dxa"/>
            <w:tcMar>
              <w:top w:w="58" w:type="dxa"/>
              <w:left w:w="58" w:type="dxa"/>
              <w:bottom w:w="58" w:type="dxa"/>
              <w:right w:w="58" w:type="dxa"/>
            </w:tcMar>
            <w:vAlign w:val="center"/>
          </w:tcPr>
          <w:p w14:paraId="156B7933" w14:textId="1160CDDB" w:rsidR="00211F82" w:rsidRPr="00BC4D61" w:rsidRDefault="00141E91" w:rsidP="004E18E4">
            <w:r w:rsidRPr="00BC4D61">
              <w:t xml:space="preserve">Present results and recommendations </w:t>
            </w:r>
            <w:r w:rsidR="00A03786">
              <w:t>to DRO, DRS, DRP management</w:t>
            </w:r>
            <w:r w:rsidR="00837EC6">
              <w:t xml:space="preserve"> at DDCM</w:t>
            </w:r>
            <w:r w:rsidR="00211F82" w:rsidRPr="00BC4D61">
              <w:t>.</w:t>
            </w:r>
            <w:r w:rsidR="00BC4D61" w:rsidRPr="00BC4D61">
              <w:t xml:space="preserve"> </w:t>
            </w:r>
            <w:r w:rsidR="00D05418">
              <w:t>Address feedback</w:t>
            </w:r>
            <w:r w:rsidR="00BC4D61" w:rsidRPr="00BC4D61">
              <w:t>.</w:t>
            </w:r>
          </w:p>
        </w:tc>
        <w:tc>
          <w:tcPr>
            <w:tcW w:w="2086" w:type="dxa"/>
            <w:tcMar>
              <w:top w:w="58" w:type="dxa"/>
              <w:left w:w="58" w:type="dxa"/>
              <w:bottom w:w="58" w:type="dxa"/>
              <w:right w:w="58" w:type="dxa"/>
            </w:tcMar>
            <w:vAlign w:val="center"/>
          </w:tcPr>
          <w:p w14:paraId="571557CB" w14:textId="033FAFFB" w:rsidR="00211F82" w:rsidRPr="00BC4D61" w:rsidRDefault="00A03786" w:rsidP="00616109">
            <w:pPr>
              <w:jc w:val="center"/>
            </w:pPr>
            <w:r>
              <w:t>July</w:t>
            </w:r>
          </w:p>
        </w:tc>
        <w:tc>
          <w:tcPr>
            <w:tcW w:w="2259" w:type="dxa"/>
            <w:tcMar>
              <w:top w:w="58" w:type="dxa"/>
              <w:left w:w="58" w:type="dxa"/>
              <w:bottom w:w="58" w:type="dxa"/>
              <w:right w:w="58" w:type="dxa"/>
            </w:tcMar>
            <w:vAlign w:val="center"/>
          </w:tcPr>
          <w:p w14:paraId="68D5DE69" w14:textId="547818F3" w:rsidR="00211F82" w:rsidRPr="00BC4D61" w:rsidRDefault="00BC4D61" w:rsidP="00616109">
            <w:pPr>
              <w:jc w:val="center"/>
            </w:pPr>
            <w:r w:rsidRPr="00BC4D61">
              <w:t>BIPR Team Lead</w:t>
            </w:r>
          </w:p>
        </w:tc>
        <w:tc>
          <w:tcPr>
            <w:tcW w:w="2040" w:type="dxa"/>
            <w:tcMar>
              <w:top w:w="58" w:type="dxa"/>
              <w:left w:w="58" w:type="dxa"/>
              <w:bottom w:w="58" w:type="dxa"/>
              <w:right w:w="58" w:type="dxa"/>
            </w:tcMar>
            <w:vAlign w:val="center"/>
          </w:tcPr>
          <w:p w14:paraId="6FC24FE9" w14:textId="61E4D647" w:rsidR="00211F82" w:rsidRPr="00BC4D61" w:rsidRDefault="00BC4D61" w:rsidP="00BF3941">
            <w:r w:rsidRPr="00BC4D61">
              <w:t>BIPR</w:t>
            </w:r>
            <w:r w:rsidR="00BF3941">
              <w:t xml:space="preserve"> Team</w:t>
            </w:r>
            <w:r w:rsidRPr="00BC4D61">
              <w:t>, DDCM participants</w:t>
            </w:r>
          </w:p>
        </w:tc>
      </w:tr>
      <w:tr w:rsidR="00211F82" w:rsidRPr="00211F82" w14:paraId="44062CD0" w14:textId="77777777" w:rsidTr="00493226">
        <w:tc>
          <w:tcPr>
            <w:tcW w:w="2965" w:type="dxa"/>
            <w:tcMar>
              <w:top w:w="58" w:type="dxa"/>
              <w:left w:w="58" w:type="dxa"/>
              <w:bottom w:w="58" w:type="dxa"/>
              <w:right w:w="58" w:type="dxa"/>
            </w:tcMar>
            <w:vAlign w:val="center"/>
          </w:tcPr>
          <w:p w14:paraId="3DCCB8A6" w14:textId="3F11A20E" w:rsidR="00211F82" w:rsidRPr="00BF3941" w:rsidRDefault="007C40D3" w:rsidP="005E08FC">
            <w:r w:rsidRPr="00BF3941">
              <w:t>Document conclusions and recommendations in memo to DRO Director.</w:t>
            </w:r>
          </w:p>
        </w:tc>
        <w:tc>
          <w:tcPr>
            <w:tcW w:w="2086" w:type="dxa"/>
            <w:tcMar>
              <w:top w:w="58" w:type="dxa"/>
              <w:left w:w="58" w:type="dxa"/>
              <w:bottom w:w="58" w:type="dxa"/>
              <w:right w:w="58" w:type="dxa"/>
            </w:tcMar>
            <w:vAlign w:val="center"/>
          </w:tcPr>
          <w:p w14:paraId="71D49D75" w14:textId="7A2943B9" w:rsidR="00211F82" w:rsidRPr="00BF3941" w:rsidRDefault="00A03786" w:rsidP="00616109">
            <w:pPr>
              <w:jc w:val="center"/>
            </w:pPr>
            <w:r>
              <w:t>August</w:t>
            </w:r>
          </w:p>
        </w:tc>
        <w:tc>
          <w:tcPr>
            <w:tcW w:w="2259" w:type="dxa"/>
            <w:tcMar>
              <w:top w:w="58" w:type="dxa"/>
              <w:left w:w="58" w:type="dxa"/>
              <w:bottom w:w="58" w:type="dxa"/>
              <w:right w:w="58" w:type="dxa"/>
            </w:tcMar>
            <w:vAlign w:val="center"/>
          </w:tcPr>
          <w:p w14:paraId="04A97397" w14:textId="2AD57A3D" w:rsidR="00211F82" w:rsidRPr="00BF3941" w:rsidRDefault="007C40D3" w:rsidP="00616109">
            <w:pPr>
              <w:jc w:val="center"/>
            </w:pPr>
            <w:r w:rsidRPr="00BF3941">
              <w:t>BIPR Team Lead</w:t>
            </w:r>
          </w:p>
        </w:tc>
        <w:tc>
          <w:tcPr>
            <w:tcW w:w="2040" w:type="dxa"/>
            <w:tcMar>
              <w:top w:w="58" w:type="dxa"/>
              <w:left w:w="58" w:type="dxa"/>
              <w:bottom w:w="58" w:type="dxa"/>
              <w:right w:w="58" w:type="dxa"/>
            </w:tcMar>
            <w:vAlign w:val="center"/>
          </w:tcPr>
          <w:p w14:paraId="73C4127D" w14:textId="68F51822" w:rsidR="00211F82" w:rsidRPr="00BF3941" w:rsidRDefault="007C40D3" w:rsidP="004C3457">
            <w:r w:rsidRPr="00BF3941">
              <w:t>BIPR Team, IRIB BC,</w:t>
            </w:r>
            <w:r w:rsidR="00BF3941" w:rsidRPr="00BF3941">
              <w:t xml:space="preserve"> DRO Director</w:t>
            </w:r>
          </w:p>
        </w:tc>
      </w:tr>
      <w:tr w:rsidR="00211F82" w:rsidRPr="00211F82" w14:paraId="03C73153" w14:textId="77777777" w:rsidTr="00493226">
        <w:tc>
          <w:tcPr>
            <w:tcW w:w="2965" w:type="dxa"/>
            <w:tcMar>
              <w:top w:w="58" w:type="dxa"/>
              <w:left w:w="58" w:type="dxa"/>
              <w:bottom w:w="58" w:type="dxa"/>
              <w:right w:w="58" w:type="dxa"/>
            </w:tcMar>
            <w:vAlign w:val="center"/>
          </w:tcPr>
          <w:p w14:paraId="3BF1F484" w14:textId="49C60AD9" w:rsidR="00211F82" w:rsidRPr="003620E1" w:rsidRDefault="00A03786" w:rsidP="005E08FC">
            <w:r w:rsidRPr="003620E1">
              <w:t>Revise baseline IPs</w:t>
            </w:r>
            <w:r w:rsidR="00D05418">
              <w:t xml:space="preserve"> or IMCs</w:t>
            </w:r>
            <w:r w:rsidR="00F42090">
              <w:t>, as required,</w:t>
            </w:r>
            <w:r w:rsidRPr="003620E1">
              <w:t xml:space="preserve"> to implement </w:t>
            </w:r>
            <w:r w:rsidR="00064346" w:rsidRPr="003620E1">
              <w:t xml:space="preserve">approved </w:t>
            </w:r>
            <w:r w:rsidRPr="003620E1">
              <w:t>recommendations</w:t>
            </w:r>
            <w:r w:rsidR="00064346" w:rsidRPr="003620E1">
              <w:t>.</w:t>
            </w:r>
            <w:r w:rsidR="00211F82" w:rsidRPr="003620E1">
              <w:t xml:space="preserve"> </w:t>
            </w:r>
            <w:r w:rsidR="00D05418">
              <w:t>Larger, longer-term programmatic change recommendations into the ROP lessons learned tracker</w:t>
            </w:r>
            <w:r w:rsidR="008861E8">
              <w:t>.</w:t>
            </w:r>
          </w:p>
        </w:tc>
        <w:tc>
          <w:tcPr>
            <w:tcW w:w="2086" w:type="dxa"/>
            <w:tcMar>
              <w:top w:w="58" w:type="dxa"/>
              <w:left w:w="58" w:type="dxa"/>
              <w:bottom w:w="58" w:type="dxa"/>
              <w:right w:w="58" w:type="dxa"/>
            </w:tcMar>
            <w:vAlign w:val="center"/>
          </w:tcPr>
          <w:p w14:paraId="4C3E3455" w14:textId="4F854A83" w:rsidR="00211F82" w:rsidRPr="003620E1" w:rsidRDefault="00A03786" w:rsidP="00616109">
            <w:pPr>
              <w:jc w:val="center"/>
            </w:pPr>
            <w:r w:rsidRPr="003620E1">
              <w:t>July - December</w:t>
            </w:r>
          </w:p>
        </w:tc>
        <w:tc>
          <w:tcPr>
            <w:tcW w:w="2259" w:type="dxa"/>
            <w:tcMar>
              <w:top w:w="58" w:type="dxa"/>
              <w:left w:w="58" w:type="dxa"/>
              <w:bottom w:w="58" w:type="dxa"/>
              <w:right w:w="58" w:type="dxa"/>
            </w:tcMar>
            <w:vAlign w:val="center"/>
          </w:tcPr>
          <w:p w14:paraId="096A8C8E" w14:textId="18F82141" w:rsidR="00211F82" w:rsidRPr="003620E1" w:rsidRDefault="00064346" w:rsidP="00616109">
            <w:pPr>
              <w:jc w:val="center"/>
            </w:pPr>
            <w:r w:rsidRPr="003620E1">
              <w:t>Assigned Baseline IP leads</w:t>
            </w:r>
          </w:p>
        </w:tc>
        <w:tc>
          <w:tcPr>
            <w:tcW w:w="2040" w:type="dxa"/>
            <w:tcMar>
              <w:top w:w="58" w:type="dxa"/>
              <w:left w:w="58" w:type="dxa"/>
              <w:bottom w:w="58" w:type="dxa"/>
              <w:right w:w="58" w:type="dxa"/>
            </w:tcMar>
            <w:vAlign w:val="center"/>
          </w:tcPr>
          <w:p w14:paraId="579ED7BC" w14:textId="77777777" w:rsidR="00211F82" w:rsidRPr="003620E1" w:rsidRDefault="00480B02" w:rsidP="0052069A">
            <w:pPr>
              <w:jc w:val="center"/>
            </w:pPr>
            <w:r w:rsidRPr="003620E1">
              <w:t>-</w:t>
            </w:r>
          </w:p>
        </w:tc>
      </w:tr>
      <w:tr w:rsidR="00211F82" w:rsidRPr="00211F82" w14:paraId="32DF3485" w14:textId="77777777" w:rsidTr="00493226">
        <w:tc>
          <w:tcPr>
            <w:tcW w:w="2965" w:type="dxa"/>
            <w:tcMar>
              <w:top w:w="58" w:type="dxa"/>
              <w:left w:w="58" w:type="dxa"/>
              <w:bottom w:w="58" w:type="dxa"/>
              <w:right w:w="58" w:type="dxa"/>
            </w:tcMar>
            <w:vAlign w:val="center"/>
          </w:tcPr>
          <w:p w14:paraId="49E2D607" w14:textId="21F9BA9F" w:rsidR="00211F82" w:rsidRPr="00F42090" w:rsidRDefault="00211F82" w:rsidP="00211F82">
            <w:r w:rsidRPr="00F42090">
              <w:t xml:space="preserve">Identify and conduct training </w:t>
            </w:r>
            <w:r w:rsidR="008861E8">
              <w:t xml:space="preserve">on resulting program changes, </w:t>
            </w:r>
            <w:r w:rsidRPr="00F42090">
              <w:t>if required.</w:t>
            </w:r>
          </w:p>
        </w:tc>
        <w:tc>
          <w:tcPr>
            <w:tcW w:w="2086" w:type="dxa"/>
            <w:tcMar>
              <w:top w:w="58" w:type="dxa"/>
              <w:left w:w="58" w:type="dxa"/>
              <w:bottom w:w="58" w:type="dxa"/>
              <w:right w:w="58" w:type="dxa"/>
            </w:tcMar>
            <w:vAlign w:val="center"/>
          </w:tcPr>
          <w:p w14:paraId="1E3999AB" w14:textId="77777777" w:rsidR="00211F82" w:rsidRPr="00F42090" w:rsidRDefault="00211F82" w:rsidP="00616109">
            <w:pPr>
              <w:jc w:val="center"/>
            </w:pPr>
            <w:r w:rsidRPr="00F42090">
              <w:t>July-Dec</w:t>
            </w:r>
            <w:r w:rsidR="00F06ECD" w:rsidRPr="00F42090">
              <w:t>ember</w:t>
            </w:r>
          </w:p>
        </w:tc>
        <w:tc>
          <w:tcPr>
            <w:tcW w:w="2259" w:type="dxa"/>
            <w:tcMar>
              <w:top w:w="58" w:type="dxa"/>
              <w:left w:w="58" w:type="dxa"/>
              <w:bottom w:w="58" w:type="dxa"/>
              <w:right w:w="58" w:type="dxa"/>
            </w:tcMar>
            <w:vAlign w:val="center"/>
          </w:tcPr>
          <w:p w14:paraId="22C907C5" w14:textId="6AF92FDD" w:rsidR="00211F82" w:rsidRPr="00F42090" w:rsidRDefault="00F42090" w:rsidP="00616109">
            <w:pPr>
              <w:jc w:val="center"/>
            </w:pPr>
            <w:r w:rsidRPr="00F42090">
              <w:t xml:space="preserve">Assigned Baseline </w:t>
            </w:r>
            <w:r w:rsidR="00211F82" w:rsidRPr="00F42090">
              <w:t xml:space="preserve">IP </w:t>
            </w:r>
            <w:r w:rsidR="00616173" w:rsidRPr="00F42090">
              <w:t>Leads</w:t>
            </w:r>
          </w:p>
        </w:tc>
        <w:tc>
          <w:tcPr>
            <w:tcW w:w="2040" w:type="dxa"/>
            <w:tcMar>
              <w:top w:w="58" w:type="dxa"/>
              <w:left w:w="58" w:type="dxa"/>
              <w:bottom w:w="58" w:type="dxa"/>
              <w:right w:w="58" w:type="dxa"/>
            </w:tcMar>
            <w:vAlign w:val="center"/>
          </w:tcPr>
          <w:p w14:paraId="153BD175" w14:textId="77777777" w:rsidR="00211F82" w:rsidRPr="00F42090" w:rsidRDefault="00480B02" w:rsidP="0052069A">
            <w:pPr>
              <w:jc w:val="center"/>
            </w:pPr>
            <w:r w:rsidRPr="00F42090">
              <w:t>-</w:t>
            </w:r>
          </w:p>
        </w:tc>
      </w:tr>
      <w:tr w:rsidR="00616109" w:rsidRPr="00211F82" w14:paraId="51CD12C7" w14:textId="77777777" w:rsidTr="00493226">
        <w:tc>
          <w:tcPr>
            <w:tcW w:w="2965" w:type="dxa"/>
            <w:tcMar>
              <w:top w:w="58" w:type="dxa"/>
              <w:left w:w="58" w:type="dxa"/>
              <w:bottom w:w="58" w:type="dxa"/>
              <w:right w:w="58" w:type="dxa"/>
            </w:tcMar>
            <w:vAlign w:val="center"/>
          </w:tcPr>
          <w:p w14:paraId="2E8445FA" w14:textId="6AE1BE29" w:rsidR="00616109" w:rsidRPr="00F42090" w:rsidRDefault="00616109" w:rsidP="00616109">
            <w:r w:rsidRPr="00F42090">
              <w:t>Implement revised IP</w:t>
            </w:r>
            <w:r w:rsidR="00B32F5D">
              <w:t>s, as required</w:t>
            </w:r>
          </w:p>
        </w:tc>
        <w:tc>
          <w:tcPr>
            <w:tcW w:w="2086" w:type="dxa"/>
            <w:tcMar>
              <w:top w:w="58" w:type="dxa"/>
              <w:left w:w="58" w:type="dxa"/>
              <w:bottom w:w="58" w:type="dxa"/>
              <w:right w:w="58" w:type="dxa"/>
            </w:tcMar>
            <w:vAlign w:val="center"/>
          </w:tcPr>
          <w:p w14:paraId="237D5E4A" w14:textId="6EF4AB70" w:rsidR="00616109" w:rsidRPr="00F42090" w:rsidRDefault="00616109" w:rsidP="00616109">
            <w:pPr>
              <w:jc w:val="center"/>
            </w:pPr>
            <w:r w:rsidRPr="00F42090">
              <w:t>Beginning January</w:t>
            </w:r>
          </w:p>
        </w:tc>
        <w:tc>
          <w:tcPr>
            <w:tcW w:w="2259" w:type="dxa"/>
            <w:tcMar>
              <w:top w:w="58" w:type="dxa"/>
              <w:left w:w="58" w:type="dxa"/>
              <w:bottom w:w="58" w:type="dxa"/>
              <w:right w:w="58" w:type="dxa"/>
            </w:tcMar>
            <w:vAlign w:val="center"/>
          </w:tcPr>
          <w:p w14:paraId="1B9707E3" w14:textId="3B61DAEE" w:rsidR="00616109" w:rsidRPr="00F42090" w:rsidRDefault="00616109" w:rsidP="00616109">
            <w:pPr>
              <w:jc w:val="center"/>
            </w:pPr>
            <w:r w:rsidRPr="00F42090">
              <w:t>Inspectors</w:t>
            </w:r>
          </w:p>
        </w:tc>
        <w:tc>
          <w:tcPr>
            <w:tcW w:w="2040" w:type="dxa"/>
            <w:tcMar>
              <w:top w:w="58" w:type="dxa"/>
              <w:left w:w="58" w:type="dxa"/>
              <w:bottom w:w="58" w:type="dxa"/>
              <w:right w:w="58" w:type="dxa"/>
            </w:tcMar>
            <w:vAlign w:val="center"/>
          </w:tcPr>
          <w:p w14:paraId="0C16627D" w14:textId="34189E06" w:rsidR="00616109" w:rsidRPr="00F42090" w:rsidRDefault="00616109" w:rsidP="00616109">
            <w:pPr>
              <w:jc w:val="center"/>
            </w:pPr>
            <w:r w:rsidRPr="00F42090">
              <w:t>-</w:t>
            </w:r>
          </w:p>
        </w:tc>
      </w:tr>
      <w:tr w:rsidR="00616109" w:rsidRPr="00211F82" w14:paraId="1CB85AFF" w14:textId="77777777" w:rsidTr="00493226">
        <w:tc>
          <w:tcPr>
            <w:tcW w:w="2965" w:type="dxa"/>
            <w:tcMar>
              <w:top w:w="58" w:type="dxa"/>
              <w:left w:w="58" w:type="dxa"/>
              <w:bottom w:w="58" w:type="dxa"/>
              <w:right w:w="58" w:type="dxa"/>
            </w:tcMar>
            <w:vAlign w:val="center"/>
          </w:tcPr>
          <w:p w14:paraId="3E68D44D" w14:textId="2F73238C" w:rsidR="00616109" w:rsidRPr="00F42090" w:rsidRDefault="00616109" w:rsidP="00616109">
            <w:r w:rsidRPr="00F42090">
              <w:t xml:space="preserve">Provide input for </w:t>
            </w:r>
            <w:r>
              <w:t xml:space="preserve">annual </w:t>
            </w:r>
            <w:r w:rsidRPr="00F42090">
              <w:t>ROP Self-Assessment SECY.</w:t>
            </w:r>
          </w:p>
        </w:tc>
        <w:tc>
          <w:tcPr>
            <w:tcW w:w="2086" w:type="dxa"/>
            <w:tcMar>
              <w:top w:w="58" w:type="dxa"/>
              <w:left w:w="58" w:type="dxa"/>
              <w:bottom w:w="58" w:type="dxa"/>
              <w:right w:w="58" w:type="dxa"/>
            </w:tcMar>
            <w:vAlign w:val="center"/>
          </w:tcPr>
          <w:p w14:paraId="56A570CD" w14:textId="6F2783C1" w:rsidR="00616109" w:rsidRPr="00F42090" w:rsidRDefault="00616109" w:rsidP="00616109">
            <w:pPr>
              <w:jc w:val="center"/>
            </w:pPr>
            <w:r w:rsidRPr="00F42090">
              <w:t>January</w:t>
            </w:r>
          </w:p>
        </w:tc>
        <w:tc>
          <w:tcPr>
            <w:tcW w:w="2259" w:type="dxa"/>
            <w:tcMar>
              <w:top w:w="58" w:type="dxa"/>
              <w:left w:w="58" w:type="dxa"/>
              <w:bottom w:w="58" w:type="dxa"/>
              <w:right w:w="58" w:type="dxa"/>
            </w:tcMar>
            <w:vAlign w:val="center"/>
          </w:tcPr>
          <w:p w14:paraId="23E558B8" w14:textId="59F67168" w:rsidR="00616109" w:rsidRPr="00F42090" w:rsidRDefault="00616109" w:rsidP="00616109">
            <w:pPr>
              <w:jc w:val="center"/>
            </w:pPr>
            <w:r>
              <w:t>BIPR Team Lead</w:t>
            </w:r>
          </w:p>
        </w:tc>
        <w:tc>
          <w:tcPr>
            <w:tcW w:w="2040" w:type="dxa"/>
            <w:tcMar>
              <w:top w:w="58" w:type="dxa"/>
              <w:left w:w="58" w:type="dxa"/>
              <w:bottom w:w="58" w:type="dxa"/>
              <w:right w:w="58" w:type="dxa"/>
            </w:tcMar>
            <w:vAlign w:val="center"/>
          </w:tcPr>
          <w:p w14:paraId="30894211" w14:textId="5E698B01" w:rsidR="00616109" w:rsidRPr="00F42090" w:rsidRDefault="00616109" w:rsidP="00616109">
            <w:pPr>
              <w:jc w:val="center"/>
            </w:pPr>
            <w:r w:rsidRPr="00F42090">
              <w:t>-</w:t>
            </w:r>
          </w:p>
        </w:tc>
      </w:tr>
    </w:tbl>
    <w:p w14:paraId="39DD96E4" w14:textId="77777777" w:rsidR="00146ECA" w:rsidRDefault="00146ECA">
      <w:pPr>
        <w:sectPr w:rsidR="00146ECA" w:rsidSect="00B34E2D">
          <w:footerReference w:type="default" r:id="rId14"/>
          <w:pgSz w:w="12240" w:h="15840"/>
          <w:pgMar w:top="1440" w:right="1440" w:bottom="1440" w:left="1440" w:header="720" w:footer="720" w:gutter="0"/>
          <w:pgNumType w:start="1"/>
          <w:cols w:space="720"/>
          <w:docGrid w:linePitch="360"/>
        </w:sectPr>
      </w:pPr>
    </w:p>
    <w:p w14:paraId="2CB0D36E" w14:textId="4D9AFAD3" w:rsidR="00470877" w:rsidRPr="004719DD" w:rsidRDefault="00470877" w:rsidP="00E07768">
      <w:pPr>
        <w:pStyle w:val="Attachmenttitle"/>
      </w:pPr>
      <w:bookmarkStart w:id="407" w:name="_Toc166392890"/>
      <w:bookmarkStart w:id="408" w:name="_Toc166462813"/>
      <w:bookmarkStart w:id="409" w:name="_Toc168390786"/>
      <w:bookmarkStart w:id="410" w:name="_Toc168390861"/>
      <w:bookmarkStart w:id="411" w:name="_Toc168393146"/>
      <w:bookmarkStart w:id="412" w:name="_Toc168393299"/>
      <w:bookmarkStart w:id="413" w:name="_Toc168393404"/>
      <w:bookmarkStart w:id="414" w:name="_Toc168911238"/>
      <w:bookmarkStart w:id="415" w:name="_Toc168911467"/>
      <w:bookmarkStart w:id="416" w:name="_Toc192323324"/>
      <w:bookmarkStart w:id="417" w:name="_Toc193523661"/>
      <w:bookmarkStart w:id="418" w:name="_Toc237151135"/>
      <w:r w:rsidRPr="004719DD">
        <w:t xml:space="preserve">Attachment </w:t>
      </w:r>
      <w:r w:rsidR="00A30279" w:rsidRPr="004719DD">
        <w:t>1</w:t>
      </w:r>
      <w:r w:rsidR="00FF779F">
        <w:t xml:space="preserve">: </w:t>
      </w:r>
      <w:r w:rsidRPr="004719DD">
        <w:t>Revision History</w:t>
      </w:r>
      <w:bookmarkEnd w:id="407"/>
      <w:bookmarkEnd w:id="408"/>
      <w:bookmarkEnd w:id="409"/>
      <w:bookmarkEnd w:id="410"/>
      <w:bookmarkEnd w:id="411"/>
      <w:bookmarkEnd w:id="412"/>
      <w:bookmarkEnd w:id="413"/>
      <w:bookmarkEnd w:id="414"/>
      <w:bookmarkEnd w:id="415"/>
      <w:bookmarkEnd w:id="416"/>
      <w:bookmarkEnd w:id="417"/>
      <w:bookmarkEnd w:id="418"/>
      <w:r w:rsidRPr="004719DD">
        <w:t xml:space="preserve"> for IMC 0307 Appendix B</w:t>
      </w:r>
    </w:p>
    <w:tbl>
      <w:tblPr>
        <w:tblW w:w="12960" w:type="dxa"/>
        <w:tblInd w:w="120" w:type="dxa"/>
        <w:tblLayout w:type="fixed"/>
        <w:tblCellMar>
          <w:top w:w="58" w:type="dxa"/>
          <w:left w:w="58" w:type="dxa"/>
          <w:bottom w:w="58" w:type="dxa"/>
          <w:right w:w="58" w:type="dxa"/>
        </w:tblCellMar>
        <w:tblLook w:val="0000" w:firstRow="0" w:lastRow="0" w:firstColumn="0" w:lastColumn="0" w:noHBand="0" w:noVBand="0"/>
      </w:tblPr>
      <w:tblGrid>
        <w:gridCol w:w="1589"/>
        <w:gridCol w:w="1754"/>
        <w:gridCol w:w="5208"/>
        <w:gridCol w:w="2028"/>
        <w:gridCol w:w="2381"/>
      </w:tblGrid>
      <w:tr w:rsidR="00470877" w:rsidRPr="00470877" w14:paraId="6BE757A8" w14:textId="77777777" w:rsidTr="000F3638">
        <w:trPr>
          <w:tblHeader/>
        </w:trPr>
        <w:tc>
          <w:tcPr>
            <w:tcW w:w="1589" w:type="dxa"/>
            <w:tcBorders>
              <w:top w:val="single" w:sz="7" w:space="0" w:color="000000"/>
              <w:left w:val="single" w:sz="7" w:space="0" w:color="000000"/>
              <w:bottom w:val="single" w:sz="7" w:space="0" w:color="000000"/>
              <w:right w:val="single" w:sz="7" w:space="0" w:color="000000"/>
            </w:tcBorders>
          </w:tcPr>
          <w:p w14:paraId="5FAABF18" w14:textId="77777777" w:rsidR="00470877" w:rsidRPr="00470877" w:rsidRDefault="00470877" w:rsidP="003C69E9">
            <w:pPr>
              <w:spacing w:after="0" w:line="240" w:lineRule="auto"/>
              <w:outlineLvl w:val="1"/>
            </w:pPr>
            <w:r w:rsidRPr="00470877">
              <w:t>Commitment Tracking Number</w:t>
            </w:r>
          </w:p>
        </w:tc>
        <w:tc>
          <w:tcPr>
            <w:tcW w:w="1754" w:type="dxa"/>
            <w:tcBorders>
              <w:top w:val="single" w:sz="7" w:space="0" w:color="000000"/>
              <w:left w:val="single" w:sz="7" w:space="0" w:color="000000"/>
              <w:bottom w:val="single" w:sz="7" w:space="0" w:color="000000"/>
              <w:right w:val="single" w:sz="7" w:space="0" w:color="000000"/>
            </w:tcBorders>
          </w:tcPr>
          <w:p w14:paraId="3471EDDF" w14:textId="77777777" w:rsidR="00470877" w:rsidRPr="00470877" w:rsidRDefault="00470877" w:rsidP="003C69E9">
            <w:pPr>
              <w:spacing w:after="0" w:line="240" w:lineRule="auto"/>
              <w:outlineLvl w:val="1"/>
            </w:pPr>
            <w:r w:rsidRPr="00470877">
              <w:t>Accession Number</w:t>
            </w:r>
          </w:p>
          <w:p w14:paraId="11BF669F" w14:textId="77777777" w:rsidR="00470877" w:rsidRPr="00470877" w:rsidRDefault="00470877" w:rsidP="003C69E9">
            <w:pPr>
              <w:spacing w:after="0" w:line="240" w:lineRule="auto"/>
              <w:outlineLvl w:val="1"/>
            </w:pPr>
            <w:r w:rsidRPr="00470877">
              <w:t>Issue Date</w:t>
            </w:r>
          </w:p>
          <w:p w14:paraId="76D096BC" w14:textId="77777777" w:rsidR="00470877" w:rsidRPr="00470877" w:rsidRDefault="00470877" w:rsidP="003C69E9">
            <w:pPr>
              <w:spacing w:after="0" w:line="240" w:lineRule="auto"/>
              <w:outlineLvl w:val="1"/>
            </w:pPr>
            <w:r w:rsidRPr="00470877">
              <w:t>Change Notice</w:t>
            </w:r>
          </w:p>
        </w:tc>
        <w:tc>
          <w:tcPr>
            <w:tcW w:w="5208" w:type="dxa"/>
            <w:tcBorders>
              <w:top w:val="single" w:sz="7" w:space="0" w:color="000000"/>
              <w:left w:val="single" w:sz="7" w:space="0" w:color="000000"/>
              <w:bottom w:val="single" w:sz="7" w:space="0" w:color="000000"/>
              <w:right w:val="single" w:sz="7" w:space="0" w:color="000000"/>
            </w:tcBorders>
          </w:tcPr>
          <w:p w14:paraId="3B33943F" w14:textId="77777777" w:rsidR="00470877" w:rsidRPr="00470877" w:rsidRDefault="00470877" w:rsidP="003C69E9">
            <w:pPr>
              <w:spacing w:after="0" w:line="240" w:lineRule="auto"/>
              <w:jc w:val="center"/>
              <w:outlineLvl w:val="1"/>
            </w:pPr>
            <w:r w:rsidRPr="00470877">
              <w:t>Description of Change</w:t>
            </w:r>
          </w:p>
        </w:tc>
        <w:tc>
          <w:tcPr>
            <w:tcW w:w="2028" w:type="dxa"/>
            <w:tcBorders>
              <w:top w:val="single" w:sz="7" w:space="0" w:color="000000"/>
              <w:left w:val="single" w:sz="7" w:space="0" w:color="000000"/>
              <w:bottom w:val="single" w:sz="7" w:space="0" w:color="000000"/>
              <w:right w:val="single" w:sz="7" w:space="0" w:color="000000"/>
            </w:tcBorders>
          </w:tcPr>
          <w:p w14:paraId="44CB08BB" w14:textId="77777777" w:rsidR="00470877" w:rsidRPr="00470877" w:rsidRDefault="00470877" w:rsidP="003C69E9">
            <w:pPr>
              <w:spacing w:after="0" w:line="240" w:lineRule="auto"/>
              <w:outlineLvl w:val="1"/>
            </w:pPr>
            <w:r w:rsidRPr="00470877">
              <w:t>Description of Training Required and Completion Date</w:t>
            </w:r>
          </w:p>
        </w:tc>
        <w:tc>
          <w:tcPr>
            <w:tcW w:w="2381" w:type="dxa"/>
            <w:tcBorders>
              <w:top w:val="single" w:sz="7" w:space="0" w:color="000000"/>
              <w:left w:val="single" w:sz="7" w:space="0" w:color="000000"/>
              <w:bottom w:val="single" w:sz="7" w:space="0" w:color="000000"/>
              <w:right w:val="single" w:sz="7" w:space="0" w:color="000000"/>
            </w:tcBorders>
          </w:tcPr>
          <w:p w14:paraId="3C1AD197" w14:textId="6CC8AD92" w:rsidR="00470877" w:rsidRPr="00470877" w:rsidRDefault="00470877" w:rsidP="003C69E9">
            <w:pPr>
              <w:spacing w:after="0" w:line="240" w:lineRule="auto"/>
              <w:outlineLvl w:val="1"/>
            </w:pPr>
            <w:r w:rsidRPr="00470877">
              <w:t xml:space="preserve">Comment </w:t>
            </w:r>
            <w:r w:rsidR="00CD5AD2">
              <w:t>Resolution and</w:t>
            </w:r>
            <w:r w:rsidRPr="00470877">
              <w:t xml:space="preserve"> </w:t>
            </w:r>
            <w:r w:rsidR="00CD5AD2">
              <w:t xml:space="preserve">Closed Feedback Form </w:t>
            </w:r>
            <w:r w:rsidRPr="00470877">
              <w:t>Accession Number</w:t>
            </w:r>
            <w:r w:rsidR="00CD5AD2">
              <w:t xml:space="preserve"> </w:t>
            </w:r>
            <w:r w:rsidRPr="00470877">
              <w:t>(Pre-Decisional, Non-Public</w:t>
            </w:r>
            <w:r w:rsidR="00146ECA">
              <w:t xml:space="preserve"> Information</w:t>
            </w:r>
            <w:r w:rsidRPr="00470877">
              <w:t>)</w:t>
            </w:r>
          </w:p>
        </w:tc>
      </w:tr>
      <w:tr w:rsidR="00470877" w:rsidRPr="00470877" w14:paraId="474B12A2"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251AC503" w14:textId="77777777" w:rsidR="00470877" w:rsidRPr="00470877" w:rsidRDefault="00470877" w:rsidP="001E02C2">
            <w:pPr>
              <w:spacing w:after="0" w:line="240" w:lineRule="auto"/>
            </w:pPr>
            <w:r w:rsidRPr="00470877">
              <w:t>N/A</w:t>
            </w:r>
          </w:p>
        </w:tc>
        <w:tc>
          <w:tcPr>
            <w:tcW w:w="1754" w:type="dxa"/>
            <w:tcBorders>
              <w:top w:val="single" w:sz="7" w:space="0" w:color="000000"/>
              <w:left w:val="single" w:sz="7" w:space="0" w:color="000000"/>
              <w:bottom w:val="single" w:sz="7" w:space="0" w:color="000000"/>
              <w:right w:val="single" w:sz="7" w:space="0" w:color="000000"/>
            </w:tcBorders>
          </w:tcPr>
          <w:p w14:paraId="39BBCFC3" w14:textId="10EBAF99" w:rsidR="00CC182C" w:rsidRDefault="00CC182C" w:rsidP="001E02C2">
            <w:pPr>
              <w:spacing w:after="0" w:line="240" w:lineRule="auto"/>
            </w:pPr>
            <w:r>
              <w:t>ML070120370</w:t>
            </w:r>
          </w:p>
          <w:p w14:paraId="0F04DD08" w14:textId="79BF44B5" w:rsidR="00470877" w:rsidRPr="00470877" w:rsidRDefault="00470877" w:rsidP="001E02C2">
            <w:pPr>
              <w:spacing w:after="0" w:line="240" w:lineRule="auto"/>
            </w:pPr>
            <w:r w:rsidRPr="00470877">
              <w:t>01/25/07</w:t>
            </w:r>
          </w:p>
          <w:p w14:paraId="48A046AF" w14:textId="77777777" w:rsidR="00470877" w:rsidRPr="00470877" w:rsidRDefault="00470877" w:rsidP="001E02C2">
            <w:pPr>
              <w:spacing w:after="0" w:line="240" w:lineRule="auto"/>
            </w:pPr>
            <w:r w:rsidRPr="00470877">
              <w:t>CN-07-003</w:t>
            </w:r>
          </w:p>
        </w:tc>
        <w:tc>
          <w:tcPr>
            <w:tcW w:w="5208" w:type="dxa"/>
            <w:tcBorders>
              <w:top w:val="single" w:sz="7" w:space="0" w:color="000000"/>
              <w:left w:val="single" w:sz="7" w:space="0" w:color="000000"/>
              <w:bottom w:val="single" w:sz="7" w:space="0" w:color="000000"/>
              <w:right w:val="single" w:sz="7" w:space="0" w:color="000000"/>
            </w:tcBorders>
          </w:tcPr>
          <w:p w14:paraId="47C48C0E" w14:textId="77777777" w:rsidR="00470877" w:rsidRPr="00470877" w:rsidRDefault="00470877" w:rsidP="001E02C2">
            <w:pPr>
              <w:spacing w:after="0" w:line="240" w:lineRule="auto"/>
            </w:pPr>
            <w:r w:rsidRPr="00470877">
              <w:t>Initial issuance of Appendix B to</w:t>
            </w:r>
          </w:p>
          <w:p w14:paraId="5A3DBED0" w14:textId="77777777" w:rsidR="00470877" w:rsidRPr="00470877" w:rsidRDefault="00470877" w:rsidP="001E02C2">
            <w:pPr>
              <w:spacing w:after="0" w:line="240" w:lineRule="auto"/>
            </w:pPr>
            <w:r w:rsidRPr="00470877">
              <w:t>IMC 0307.</w:t>
            </w:r>
          </w:p>
        </w:tc>
        <w:tc>
          <w:tcPr>
            <w:tcW w:w="2028" w:type="dxa"/>
            <w:tcBorders>
              <w:top w:val="single" w:sz="7" w:space="0" w:color="000000"/>
              <w:left w:val="single" w:sz="7" w:space="0" w:color="000000"/>
              <w:bottom w:val="single" w:sz="7" w:space="0" w:color="000000"/>
              <w:right w:val="single" w:sz="7" w:space="0" w:color="000000"/>
            </w:tcBorders>
          </w:tcPr>
          <w:p w14:paraId="0DCE2794" w14:textId="77777777" w:rsidR="00470877" w:rsidRPr="00470877" w:rsidRDefault="00470877" w:rsidP="001E02C2">
            <w:pPr>
              <w:spacing w:after="0" w:line="240" w:lineRule="auto"/>
            </w:pPr>
            <w:r w:rsidRPr="00470877">
              <w:t>N/A</w:t>
            </w:r>
          </w:p>
        </w:tc>
        <w:tc>
          <w:tcPr>
            <w:tcW w:w="2381" w:type="dxa"/>
            <w:tcBorders>
              <w:top w:val="single" w:sz="7" w:space="0" w:color="000000"/>
              <w:left w:val="single" w:sz="7" w:space="0" w:color="000000"/>
              <w:bottom w:val="single" w:sz="7" w:space="0" w:color="000000"/>
              <w:right w:val="single" w:sz="7" w:space="0" w:color="000000"/>
            </w:tcBorders>
          </w:tcPr>
          <w:p w14:paraId="38D10F77" w14:textId="77777777" w:rsidR="00470877" w:rsidRPr="00470877" w:rsidRDefault="00470877" w:rsidP="001E02C2">
            <w:pPr>
              <w:spacing w:after="0" w:line="240" w:lineRule="auto"/>
            </w:pPr>
            <w:r w:rsidRPr="00470877">
              <w:t>ML070120373</w:t>
            </w:r>
          </w:p>
        </w:tc>
      </w:tr>
      <w:tr w:rsidR="00470877" w:rsidRPr="00470877" w14:paraId="379AB763"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2616B8DB" w14:textId="77777777" w:rsidR="00470877" w:rsidRPr="00470877" w:rsidRDefault="00470877" w:rsidP="001E02C2">
            <w:pPr>
              <w:spacing w:after="0" w:line="240" w:lineRule="auto"/>
            </w:pPr>
          </w:p>
          <w:p w14:paraId="50BE6188" w14:textId="77777777" w:rsidR="00470877" w:rsidRPr="00470877" w:rsidRDefault="00470877" w:rsidP="001E02C2">
            <w:pPr>
              <w:spacing w:after="0" w:line="240" w:lineRule="auto"/>
            </w:pPr>
            <w:r w:rsidRPr="00470877">
              <w:t>N/A</w:t>
            </w:r>
          </w:p>
        </w:tc>
        <w:tc>
          <w:tcPr>
            <w:tcW w:w="1754" w:type="dxa"/>
            <w:tcBorders>
              <w:top w:val="single" w:sz="7" w:space="0" w:color="000000"/>
              <w:left w:val="single" w:sz="7" w:space="0" w:color="000000"/>
              <w:bottom w:val="single" w:sz="7" w:space="0" w:color="000000"/>
              <w:right w:val="single" w:sz="7" w:space="0" w:color="000000"/>
            </w:tcBorders>
          </w:tcPr>
          <w:p w14:paraId="58618668" w14:textId="29B0ABE5" w:rsidR="00CC182C" w:rsidRDefault="00CC182C" w:rsidP="001E02C2">
            <w:pPr>
              <w:spacing w:after="0" w:line="240" w:lineRule="auto"/>
            </w:pPr>
            <w:r>
              <w:t>ML083110462</w:t>
            </w:r>
          </w:p>
          <w:p w14:paraId="32B06C2F" w14:textId="3CB3CA37" w:rsidR="00470877" w:rsidRPr="00470877" w:rsidRDefault="00470877" w:rsidP="001E02C2">
            <w:pPr>
              <w:spacing w:after="0" w:line="240" w:lineRule="auto"/>
            </w:pPr>
            <w:r w:rsidRPr="00470877">
              <w:t>04/09/09</w:t>
            </w:r>
          </w:p>
          <w:p w14:paraId="35330F62" w14:textId="77777777" w:rsidR="00470877" w:rsidRPr="00470877" w:rsidRDefault="00470877" w:rsidP="001E02C2">
            <w:pPr>
              <w:spacing w:after="0" w:line="240" w:lineRule="auto"/>
            </w:pPr>
            <w:r w:rsidRPr="00470877">
              <w:t>CN 09-011</w:t>
            </w:r>
          </w:p>
        </w:tc>
        <w:tc>
          <w:tcPr>
            <w:tcW w:w="5208" w:type="dxa"/>
            <w:tcBorders>
              <w:top w:val="single" w:sz="7" w:space="0" w:color="000000"/>
              <w:left w:val="single" w:sz="7" w:space="0" w:color="000000"/>
              <w:bottom w:val="single" w:sz="7" w:space="0" w:color="000000"/>
              <w:right w:val="single" w:sz="7" w:space="0" w:color="000000"/>
            </w:tcBorders>
          </w:tcPr>
          <w:p w14:paraId="02E1E0F2" w14:textId="77777777" w:rsidR="00470877" w:rsidRPr="00470877" w:rsidRDefault="00470877" w:rsidP="001E02C2">
            <w:pPr>
              <w:spacing w:after="0" w:line="240" w:lineRule="auto"/>
            </w:pPr>
            <w:r w:rsidRPr="00470877">
              <w:t>Revisions to incorporate several recommended changes from regional Division Directors</w:t>
            </w:r>
          </w:p>
        </w:tc>
        <w:tc>
          <w:tcPr>
            <w:tcW w:w="2028" w:type="dxa"/>
            <w:tcBorders>
              <w:top w:val="single" w:sz="7" w:space="0" w:color="000000"/>
              <w:left w:val="single" w:sz="7" w:space="0" w:color="000000"/>
              <w:bottom w:val="single" w:sz="7" w:space="0" w:color="000000"/>
              <w:right w:val="single" w:sz="7" w:space="0" w:color="000000"/>
            </w:tcBorders>
          </w:tcPr>
          <w:p w14:paraId="2E7F5C30" w14:textId="77777777" w:rsidR="00470877" w:rsidRPr="00470877" w:rsidRDefault="00470877" w:rsidP="001E02C2">
            <w:pPr>
              <w:spacing w:after="0" w:line="240" w:lineRule="auto"/>
            </w:pPr>
          </w:p>
          <w:p w14:paraId="670060B9" w14:textId="77777777" w:rsidR="00470877" w:rsidRPr="00470877" w:rsidRDefault="00470877" w:rsidP="001E02C2">
            <w:pPr>
              <w:spacing w:after="0" w:line="240" w:lineRule="auto"/>
            </w:pPr>
            <w:r w:rsidRPr="00470877">
              <w:t>N/A</w:t>
            </w:r>
          </w:p>
        </w:tc>
        <w:tc>
          <w:tcPr>
            <w:tcW w:w="2381" w:type="dxa"/>
            <w:tcBorders>
              <w:top w:val="single" w:sz="7" w:space="0" w:color="000000"/>
              <w:left w:val="single" w:sz="7" w:space="0" w:color="000000"/>
              <w:bottom w:val="single" w:sz="7" w:space="0" w:color="000000"/>
              <w:right w:val="single" w:sz="7" w:space="0" w:color="000000"/>
            </w:tcBorders>
          </w:tcPr>
          <w:p w14:paraId="148B8E66" w14:textId="77777777" w:rsidR="00470877" w:rsidRPr="00470877" w:rsidRDefault="00470877" w:rsidP="001E02C2">
            <w:pPr>
              <w:spacing w:after="0" w:line="240" w:lineRule="auto"/>
            </w:pPr>
          </w:p>
          <w:p w14:paraId="48E295D4" w14:textId="77777777" w:rsidR="00470877" w:rsidRPr="00470877" w:rsidRDefault="00470877" w:rsidP="001E02C2">
            <w:pPr>
              <w:spacing w:after="0" w:line="240" w:lineRule="auto"/>
            </w:pPr>
            <w:r w:rsidRPr="00470877">
              <w:t>ML090640898</w:t>
            </w:r>
          </w:p>
        </w:tc>
      </w:tr>
      <w:tr w:rsidR="00470877" w:rsidRPr="00470877" w14:paraId="0CB77B44"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457A34D8" w14:textId="77777777" w:rsidR="00470877" w:rsidRPr="00470877" w:rsidRDefault="00470877" w:rsidP="001E02C2">
            <w:pPr>
              <w:spacing w:after="0" w:line="240" w:lineRule="auto"/>
            </w:pPr>
            <w:r w:rsidRPr="00470877">
              <w:t>N/A</w:t>
            </w:r>
          </w:p>
        </w:tc>
        <w:tc>
          <w:tcPr>
            <w:tcW w:w="1754" w:type="dxa"/>
            <w:tcBorders>
              <w:top w:val="single" w:sz="7" w:space="0" w:color="000000"/>
              <w:left w:val="single" w:sz="7" w:space="0" w:color="000000"/>
              <w:bottom w:val="single" w:sz="7" w:space="0" w:color="000000"/>
              <w:right w:val="single" w:sz="7" w:space="0" w:color="000000"/>
            </w:tcBorders>
          </w:tcPr>
          <w:p w14:paraId="2797D200" w14:textId="7CB4BC96" w:rsidR="00CC182C" w:rsidRDefault="00CC182C" w:rsidP="001E02C2">
            <w:pPr>
              <w:spacing w:after="0" w:line="240" w:lineRule="auto"/>
            </w:pPr>
            <w:r>
              <w:t>ML112990461</w:t>
            </w:r>
          </w:p>
          <w:p w14:paraId="7C4A212D" w14:textId="3BA798A5" w:rsidR="00470877" w:rsidRPr="00470877" w:rsidRDefault="00470877" w:rsidP="001E02C2">
            <w:pPr>
              <w:spacing w:after="0" w:line="240" w:lineRule="auto"/>
            </w:pPr>
            <w:r w:rsidRPr="00470877">
              <w:t>10/13/11</w:t>
            </w:r>
          </w:p>
          <w:p w14:paraId="42E7ABF7" w14:textId="77777777" w:rsidR="00470877" w:rsidRPr="00470877" w:rsidRDefault="00470877" w:rsidP="001E02C2">
            <w:pPr>
              <w:spacing w:after="0" w:line="240" w:lineRule="auto"/>
            </w:pPr>
            <w:r w:rsidRPr="00470877">
              <w:t>CN 11-019</w:t>
            </w:r>
          </w:p>
        </w:tc>
        <w:tc>
          <w:tcPr>
            <w:tcW w:w="5208" w:type="dxa"/>
            <w:tcBorders>
              <w:top w:val="single" w:sz="7" w:space="0" w:color="000000"/>
              <w:left w:val="single" w:sz="7" w:space="0" w:color="000000"/>
              <w:bottom w:val="single" w:sz="7" w:space="0" w:color="000000"/>
              <w:right w:val="single" w:sz="7" w:space="0" w:color="000000"/>
            </w:tcBorders>
          </w:tcPr>
          <w:p w14:paraId="4CBCFCDE" w14:textId="77777777" w:rsidR="00470877" w:rsidRPr="00470877" w:rsidRDefault="00470877" w:rsidP="001E02C2">
            <w:pPr>
              <w:spacing w:after="0" w:line="240" w:lineRule="auto"/>
            </w:pPr>
            <w:r w:rsidRPr="00470877">
              <w:t>Revisions made to incorporate several recommended changes that resulted during the implementation of the 2011 ROP realignment.</w:t>
            </w:r>
          </w:p>
        </w:tc>
        <w:tc>
          <w:tcPr>
            <w:tcW w:w="2028" w:type="dxa"/>
            <w:tcBorders>
              <w:top w:val="single" w:sz="7" w:space="0" w:color="000000"/>
              <w:left w:val="single" w:sz="7" w:space="0" w:color="000000"/>
              <w:bottom w:val="single" w:sz="7" w:space="0" w:color="000000"/>
              <w:right w:val="single" w:sz="7" w:space="0" w:color="000000"/>
            </w:tcBorders>
          </w:tcPr>
          <w:p w14:paraId="093DBE33" w14:textId="77777777" w:rsidR="00470877" w:rsidRPr="00470877" w:rsidRDefault="00470877" w:rsidP="001E02C2">
            <w:pPr>
              <w:spacing w:after="0" w:line="240" w:lineRule="auto"/>
            </w:pPr>
            <w:r w:rsidRPr="00470877">
              <w:t>N/A</w:t>
            </w:r>
          </w:p>
        </w:tc>
        <w:tc>
          <w:tcPr>
            <w:tcW w:w="2381" w:type="dxa"/>
            <w:tcBorders>
              <w:top w:val="single" w:sz="7" w:space="0" w:color="000000"/>
              <w:left w:val="single" w:sz="7" w:space="0" w:color="000000"/>
              <w:bottom w:val="single" w:sz="7" w:space="0" w:color="000000"/>
              <w:right w:val="single" w:sz="7" w:space="0" w:color="000000"/>
            </w:tcBorders>
          </w:tcPr>
          <w:p w14:paraId="20B64D12" w14:textId="77777777" w:rsidR="00470877" w:rsidRPr="00470877" w:rsidRDefault="00470877" w:rsidP="001E02C2">
            <w:pPr>
              <w:spacing w:after="0" w:line="240" w:lineRule="auto"/>
            </w:pPr>
            <w:r w:rsidRPr="00470877">
              <w:t>ML112990461</w:t>
            </w:r>
          </w:p>
        </w:tc>
      </w:tr>
      <w:tr w:rsidR="00470877" w:rsidRPr="00470877" w14:paraId="1B87D589"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76009D5E" w14:textId="77777777" w:rsidR="00470877" w:rsidRPr="00470877" w:rsidRDefault="00B82477" w:rsidP="001E02C2">
            <w:pPr>
              <w:spacing w:after="0" w:line="240" w:lineRule="auto"/>
            </w:pPr>
            <w:r>
              <w:t>N/A</w:t>
            </w:r>
          </w:p>
        </w:tc>
        <w:tc>
          <w:tcPr>
            <w:tcW w:w="1754" w:type="dxa"/>
            <w:tcBorders>
              <w:top w:val="single" w:sz="7" w:space="0" w:color="000000"/>
              <w:left w:val="single" w:sz="7" w:space="0" w:color="000000"/>
              <w:bottom w:val="single" w:sz="7" w:space="0" w:color="000000"/>
              <w:right w:val="single" w:sz="7" w:space="0" w:color="000000"/>
            </w:tcBorders>
          </w:tcPr>
          <w:p w14:paraId="10A20BCC" w14:textId="77777777" w:rsidR="00470877" w:rsidRDefault="00723EB6" w:rsidP="001E02C2">
            <w:pPr>
              <w:spacing w:after="0" w:line="240" w:lineRule="auto"/>
            </w:pPr>
            <w:r>
              <w:t>ML15187A398</w:t>
            </w:r>
          </w:p>
          <w:p w14:paraId="33AB5346" w14:textId="77777777" w:rsidR="00723EB6" w:rsidRDefault="008A328C" w:rsidP="001E02C2">
            <w:pPr>
              <w:spacing w:after="0" w:line="240" w:lineRule="auto"/>
            </w:pPr>
            <w:r>
              <w:t>11/23/15</w:t>
            </w:r>
          </w:p>
          <w:p w14:paraId="4EA666D1" w14:textId="77777777" w:rsidR="00723EB6" w:rsidRPr="00470877" w:rsidRDefault="00723EB6" w:rsidP="001E02C2">
            <w:pPr>
              <w:spacing w:after="0" w:line="240" w:lineRule="auto"/>
            </w:pPr>
            <w:r>
              <w:t>CN 15-</w:t>
            </w:r>
            <w:r w:rsidR="008A328C">
              <w:t>025</w:t>
            </w:r>
          </w:p>
        </w:tc>
        <w:tc>
          <w:tcPr>
            <w:tcW w:w="5208" w:type="dxa"/>
            <w:tcBorders>
              <w:top w:val="single" w:sz="7" w:space="0" w:color="000000"/>
              <w:left w:val="single" w:sz="7" w:space="0" w:color="000000"/>
              <w:bottom w:val="single" w:sz="7" w:space="0" w:color="000000"/>
              <w:right w:val="single" w:sz="7" w:space="0" w:color="000000"/>
            </w:tcBorders>
          </w:tcPr>
          <w:p w14:paraId="60C33737" w14:textId="4D95623E" w:rsidR="00470877" w:rsidRPr="00470877" w:rsidRDefault="00470877" w:rsidP="001E02C2">
            <w:pPr>
              <w:spacing w:after="0" w:line="240" w:lineRule="auto"/>
            </w:pPr>
            <w:r w:rsidRPr="00470877">
              <w:t xml:space="preserve">Complete rewrite of IMC to incorporate lessons learned from ROP Enhancement – Baseline Inspection </w:t>
            </w:r>
            <w:r w:rsidR="00252968">
              <w:t>Program</w:t>
            </w:r>
            <w:r w:rsidRPr="00470877">
              <w:t xml:space="preserve"> and Self-Assessment Project</w:t>
            </w:r>
            <w:r w:rsidR="00252968">
              <w:t>s</w:t>
            </w:r>
            <w:r w:rsidRPr="00470877">
              <w:t>. Chan</w:t>
            </w:r>
            <w:r w:rsidR="00252968">
              <w:t>ges include</w:t>
            </w:r>
            <w:r w:rsidRPr="00470877">
              <w:t xml:space="preserve"> incorporating annual assessment of BIP that was previously addressed in IMC 0307; adding focus and effectiveness reviews; </w:t>
            </w:r>
            <w:r w:rsidR="004C3457">
              <w:t xml:space="preserve">addressing resource changes as part of the annual assessment and focus and effectiveness reviews in lieu of a separate </w:t>
            </w:r>
            <w:proofErr w:type="gramStart"/>
            <w:r w:rsidRPr="00470877">
              <w:t>realignment, and</w:t>
            </w:r>
            <w:proofErr w:type="gramEnd"/>
            <w:r w:rsidRPr="00470877">
              <w:t xml:space="preserve"> providing additional details to the assessment process to aid the Inspection Procedure Leads.</w:t>
            </w:r>
          </w:p>
        </w:tc>
        <w:tc>
          <w:tcPr>
            <w:tcW w:w="2028" w:type="dxa"/>
            <w:tcBorders>
              <w:top w:val="single" w:sz="7" w:space="0" w:color="000000"/>
              <w:left w:val="single" w:sz="7" w:space="0" w:color="000000"/>
              <w:bottom w:val="single" w:sz="7" w:space="0" w:color="000000"/>
              <w:right w:val="single" w:sz="7" w:space="0" w:color="000000"/>
            </w:tcBorders>
          </w:tcPr>
          <w:p w14:paraId="3C2A2A46" w14:textId="77777777" w:rsidR="00470877" w:rsidRPr="00470877" w:rsidRDefault="00FC0B64" w:rsidP="001E02C2">
            <w:pPr>
              <w:spacing w:after="0" w:line="240" w:lineRule="auto"/>
            </w:pPr>
            <w:r>
              <w:t>N/A</w:t>
            </w:r>
          </w:p>
        </w:tc>
        <w:tc>
          <w:tcPr>
            <w:tcW w:w="2381" w:type="dxa"/>
            <w:tcBorders>
              <w:top w:val="single" w:sz="7" w:space="0" w:color="000000"/>
              <w:left w:val="single" w:sz="7" w:space="0" w:color="000000"/>
              <w:bottom w:val="single" w:sz="7" w:space="0" w:color="000000"/>
              <w:right w:val="single" w:sz="7" w:space="0" w:color="000000"/>
            </w:tcBorders>
          </w:tcPr>
          <w:p w14:paraId="38A48B7C" w14:textId="77777777" w:rsidR="00470877" w:rsidRPr="00470877" w:rsidRDefault="00FB6FF4" w:rsidP="001E02C2">
            <w:pPr>
              <w:spacing w:after="0" w:line="240" w:lineRule="auto"/>
              <w:outlineLvl w:val="1"/>
            </w:pPr>
            <w:r>
              <w:t>ML15225A113</w:t>
            </w:r>
          </w:p>
        </w:tc>
      </w:tr>
      <w:tr w:rsidR="00B82477" w:rsidRPr="00470877" w14:paraId="323A2BE5"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4517B92B" w14:textId="77777777" w:rsidR="00B82477" w:rsidRPr="00470877" w:rsidRDefault="00B82477" w:rsidP="001E02C2">
            <w:pPr>
              <w:spacing w:after="0" w:line="240" w:lineRule="auto"/>
            </w:pPr>
            <w:r>
              <w:t>N/A</w:t>
            </w:r>
          </w:p>
        </w:tc>
        <w:tc>
          <w:tcPr>
            <w:tcW w:w="1754" w:type="dxa"/>
            <w:tcBorders>
              <w:top w:val="single" w:sz="7" w:space="0" w:color="000000"/>
              <w:left w:val="single" w:sz="7" w:space="0" w:color="000000"/>
              <w:bottom w:val="single" w:sz="7" w:space="0" w:color="000000"/>
              <w:right w:val="single" w:sz="7" w:space="0" w:color="000000"/>
            </w:tcBorders>
          </w:tcPr>
          <w:p w14:paraId="3A277CA4" w14:textId="77777777" w:rsidR="00B82477" w:rsidRDefault="00CD5AD2" w:rsidP="001E02C2">
            <w:pPr>
              <w:spacing w:after="0" w:line="240" w:lineRule="auto"/>
            </w:pPr>
            <w:r>
              <w:t>ML17165A508</w:t>
            </w:r>
          </w:p>
          <w:p w14:paraId="17E56723" w14:textId="77777777" w:rsidR="00CD5AD2" w:rsidRDefault="003F78C9" w:rsidP="001E02C2">
            <w:pPr>
              <w:spacing w:after="0" w:line="240" w:lineRule="auto"/>
            </w:pPr>
            <w:r>
              <w:t>08/25/17</w:t>
            </w:r>
          </w:p>
          <w:p w14:paraId="56B26F19" w14:textId="77777777" w:rsidR="00CD5AD2" w:rsidRDefault="00CD5AD2" w:rsidP="001E02C2">
            <w:pPr>
              <w:spacing w:after="0" w:line="240" w:lineRule="auto"/>
            </w:pPr>
            <w:r>
              <w:t>CN 17-</w:t>
            </w:r>
            <w:r w:rsidR="003F78C9">
              <w:t>016</w:t>
            </w:r>
          </w:p>
        </w:tc>
        <w:tc>
          <w:tcPr>
            <w:tcW w:w="5208" w:type="dxa"/>
            <w:tcBorders>
              <w:top w:val="single" w:sz="7" w:space="0" w:color="000000"/>
              <w:left w:val="single" w:sz="7" w:space="0" w:color="000000"/>
              <w:bottom w:val="single" w:sz="7" w:space="0" w:color="000000"/>
              <w:right w:val="single" w:sz="7" w:space="0" w:color="000000"/>
            </w:tcBorders>
          </w:tcPr>
          <w:p w14:paraId="165CF391" w14:textId="77777777" w:rsidR="00B82477" w:rsidRPr="00470877" w:rsidRDefault="00B82477" w:rsidP="001E02C2">
            <w:pPr>
              <w:spacing w:after="0" w:line="240" w:lineRule="auto"/>
            </w:pPr>
            <w:r>
              <w:t>Revised to reduce frequency to biennial vice annual</w:t>
            </w:r>
            <w:r w:rsidR="00AE1688">
              <w:t xml:space="preserve"> and for clarity of language</w:t>
            </w:r>
            <w:r>
              <w:t xml:space="preserve">. Many aspects of the inspection program operate on a </w:t>
            </w:r>
            <w:proofErr w:type="gramStart"/>
            <w:r>
              <w:t>two year</w:t>
            </w:r>
            <w:proofErr w:type="gramEnd"/>
            <w:r>
              <w:t xml:space="preserve"> cycle and as such there is insufficient meaningful data to perform a yearly assessment.</w:t>
            </w:r>
          </w:p>
        </w:tc>
        <w:tc>
          <w:tcPr>
            <w:tcW w:w="2028" w:type="dxa"/>
            <w:tcBorders>
              <w:top w:val="single" w:sz="7" w:space="0" w:color="000000"/>
              <w:left w:val="single" w:sz="7" w:space="0" w:color="000000"/>
              <w:bottom w:val="single" w:sz="7" w:space="0" w:color="000000"/>
              <w:right w:val="single" w:sz="7" w:space="0" w:color="000000"/>
            </w:tcBorders>
          </w:tcPr>
          <w:p w14:paraId="06F8C138" w14:textId="77777777" w:rsidR="00B82477" w:rsidRDefault="00B82477" w:rsidP="001E02C2">
            <w:pPr>
              <w:spacing w:after="0" w:line="240" w:lineRule="auto"/>
            </w:pPr>
            <w:r>
              <w:t>N/A</w:t>
            </w:r>
          </w:p>
        </w:tc>
        <w:tc>
          <w:tcPr>
            <w:tcW w:w="2381" w:type="dxa"/>
            <w:tcBorders>
              <w:top w:val="single" w:sz="7" w:space="0" w:color="000000"/>
              <w:left w:val="single" w:sz="7" w:space="0" w:color="000000"/>
              <w:bottom w:val="single" w:sz="7" w:space="0" w:color="000000"/>
              <w:right w:val="single" w:sz="7" w:space="0" w:color="000000"/>
            </w:tcBorders>
          </w:tcPr>
          <w:p w14:paraId="10193606" w14:textId="77777777" w:rsidR="00B82477" w:rsidRDefault="00CD5AD2" w:rsidP="001E02C2">
            <w:pPr>
              <w:spacing w:after="0" w:line="240" w:lineRule="auto"/>
              <w:outlineLvl w:val="1"/>
            </w:pPr>
            <w:r>
              <w:t>ML17167A017</w:t>
            </w:r>
          </w:p>
        </w:tc>
      </w:tr>
      <w:tr w:rsidR="000F3638" w:rsidRPr="00470877" w14:paraId="267BE322"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755E120E" w14:textId="7EAAD2DC" w:rsidR="000F3638" w:rsidRDefault="000F3638" w:rsidP="000F3638">
            <w:pPr>
              <w:spacing w:after="0" w:line="240" w:lineRule="auto"/>
            </w:pPr>
            <w:r>
              <w:t>N/A</w:t>
            </w:r>
          </w:p>
        </w:tc>
        <w:tc>
          <w:tcPr>
            <w:tcW w:w="1754" w:type="dxa"/>
            <w:tcBorders>
              <w:top w:val="single" w:sz="7" w:space="0" w:color="000000"/>
              <w:left w:val="single" w:sz="7" w:space="0" w:color="000000"/>
              <w:bottom w:val="single" w:sz="7" w:space="0" w:color="000000"/>
              <w:right w:val="single" w:sz="7" w:space="0" w:color="000000"/>
            </w:tcBorders>
          </w:tcPr>
          <w:p w14:paraId="7A684E09" w14:textId="77777777" w:rsidR="000F3638" w:rsidRPr="00146ECA" w:rsidRDefault="000F3638" w:rsidP="000F3638">
            <w:pPr>
              <w:spacing w:after="0" w:line="240" w:lineRule="auto"/>
            </w:pPr>
            <w:r w:rsidRPr="00146ECA">
              <w:t>ML19</w:t>
            </w:r>
            <w:r>
              <w:t>289A965</w:t>
            </w:r>
          </w:p>
          <w:p w14:paraId="0E86A2E3" w14:textId="77777777" w:rsidR="000F3638" w:rsidRPr="00146ECA" w:rsidRDefault="000F3638" w:rsidP="000F3638">
            <w:pPr>
              <w:spacing w:after="0" w:line="240" w:lineRule="auto"/>
            </w:pPr>
            <w:r>
              <w:t>05/29/20</w:t>
            </w:r>
          </w:p>
          <w:p w14:paraId="34E799B3" w14:textId="5E239C6E" w:rsidR="000F3638" w:rsidRDefault="000F3638" w:rsidP="000F3638">
            <w:pPr>
              <w:spacing w:after="0" w:line="240" w:lineRule="auto"/>
            </w:pPr>
            <w:r w:rsidRPr="00146ECA">
              <w:t xml:space="preserve">CN </w:t>
            </w:r>
            <w:r>
              <w:t>20-025</w:t>
            </w:r>
          </w:p>
        </w:tc>
        <w:tc>
          <w:tcPr>
            <w:tcW w:w="5208" w:type="dxa"/>
            <w:tcBorders>
              <w:top w:val="single" w:sz="7" w:space="0" w:color="000000"/>
              <w:left w:val="single" w:sz="7" w:space="0" w:color="000000"/>
              <w:bottom w:val="single" w:sz="7" w:space="0" w:color="000000"/>
              <w:right w:val="single" w:sz="7" w:space="0" w:color="000000"/>
            </w:tcBorders>
          </w:tcPr>
          <w:p w14:paraId="3400471D" w14:textId="17350A1F" w:rsidR="000F3638" w:rsidRDefault="000F3638" w:rsidP="000F3638">
            <w:pPr>
              <w:spacing w:after="0" w:line="240" w:lineRule="auto"/>
            </w:pPr>
            <w:r w:rsidRPr="0074116E">
              <w:t xml:space="preserve">Complete reissuance (major rewrite, satisfies periodic/review update requirement) </w:t>
            </w:r>
            <w:r w:rsidRPr="00146ECA">
              <w:t xml:space="preserve">to incorporate changes to the ROP self-assessment program </w:t>
            </w:r>
            <w:proofErr w:type="gramStart"/>
            <w:r w:rsidRPr="00146ECA">
              <w:t>as a result of</w:t>
            </w:r>
            <w:proofErr w:type="gramEnd"/>
            <w:r w:rsidRPr="00146ECA">
              <w:t xml:space="preserve"> the 2019 holistic review. Implemented data-driven </w:t>
            </w:r>
            <w:r>
              <w:t>continuous</w:t>
            </w:r>
            <w:r w:rsidRPr="00146ECA">
              <w:t xml:space="preserve"> baseline IP monitoring and a comprehensive baseline inspection program review every 5 years.</w:t>
            </w:r>
          </w:p>
        </w:tc>
        <w:tc>
          <w:tcPr>
            <w:tcW w:w="2028" w:type="dxa"/>
            <w:tcBorders>
              <w:top w:val="single" w:sz="7" w:space="0" w:color="000000"/>
              <w:left w:val="single" w:sz="7" w:space="0" w:color="000000"/>
              <w:bottom w:val="single" w:sz="7" w:space="0" w:color="000000"/>
              <w:right w:val="single" w:sz="7" w:space="0" w:color="000000"/>
            </w:tcBorders>
          </w:tcPr>
          <w:p w14:paraId="09B4EA45" w14:textId="68D1F8CA" w:rsidR="000F3638" w:rsidRDefault="000F3638" w:rsidP="000F3638">
            <w:pPr>
              <w:spacing w:after="0" w:line="240" w:lineRule="auto"/>
            </w:pPr>
            <w:r w:rsidRPr="00146ECA">
              <w:t>N/A</w:t>
            </w:r>
          </w:p>
        </w:tc>
        <w:tc>
          <w:tcPr>
            <w:tcW w:w="2381" w:type="dxa"/>
            <w:tcBorders>
              <w:top w:val="single" w:sz="7" w:space="0" w:color="000000"/>
              <w:left w:val="single" w:sz="7" w:space="0" w:color="000000"/>
              <w:bottom w:val="single" w:sz="7" w:space="0" w:color="000000"/>
              <w:right w:val="single" w:sz="7" w:space="0" w:color="000000"/>
            </w:tcBorders>
          </w:tcPr>
          <w:p w14:paraId="7C8C1E86" w14:textId="5A4239B1" w:rsidR="000F3638" w:rsidRDefault="000F3638" w:rsidP="000F3638">
            <w:pPr>
              <w:spacing w:after="0" w:line="240" w:lineRule="auto"/>
              <w:outlineLvl w:val="1"/>
            </w:pPr>
            <w:r w:rsidRPr="00146ECA">
              <w:t>ML19</w:t>
            </w:r>
            <w:r>
              <w:t>274C497</w:t>
            </w:r>
          </w:p>
        </w:tc>
      </w:tr>
      <w:tr w:rsidR="000F3638" w:rsidRPr="00470877" w14:paraId="132BA0ED" w14:textId="77777777" w:rsidTr="000F3638">
        <w:tc>
          <w:tcPr>
            <w:tcW w:w="1589" w:type="dxa"/>
            <w:tcBorders>
              <w:top w:val="single" w:sz="7" w:space="0" w:color="000000"/>
              <w:left w:val="single" w:sz="7" w:space="0" w:color="000000"/>
              <w:bottom w:val="single" w:sz="7" w:space="0" w:color="000000"/>
              <w:right w:val="single" w:sz="7" w:space="0" w:color="000000"/>
            </w:tcBorders>
          </w:tcPr>
          <w:p w14:paraId="447047AF" w14:textId="77777777" w:rsidR="000F3638" w:rsidRDefault="000F3638" w:rsidP="000F3638">
            <w:pPr>
              <w:spacing w:after="0" w:line="240" w:lineRule="auto"/>
            </w:pPr>
          </w:p>
        </w:tc>
        <w:tc>
          <w:tcPr>
            <w:tcW w:w="1754" w:type="dxa"/>
            <w:tcBorders>
              <w:top w:val="single" w:sz="7" w:space="0" w:color="000000"/>
              <w:left w:val="single" w:sz="7" w:space="0" w:color="000000"/>
              <w:bottom w:val="single" w:sz="7" w:space="0" w:color="000000"/>
              <w:right w:val="single" w:sz="7" w:space="0" w:color="000000"/>
            </w:tcBorders>
          </w:tcPr>
          <w:p w14:paraId="7837F1BE" w14:textId="77777777" w:rsidR="000F3638" w:rsidRDefault="000F3638" w:rsidP="000F3638">
            <w:pPr>
              <w:spacing w:after="0" w:line="240" w:lineRule="auto"/>
            </w:pPr>
            <w:r>
              <w:t>ML22117A010</w:t>
            </w:r>
          </w:p>
          <w:p w14:paraId="1541F957" w14:textId="43FD04A8" w:rsidR="000F3638" w:rsidRDefault="007D24B0" w:rsidP="000F3638">
            <w:pPr>
              <w:spacing w:after="0" w:line="240" w:lineRule="auto"/>
              <w:rPr>
                <w:ins w:id="419" w:author="Author"/>
              </w:rPr>
            </w:pPr>
            <w:r>
              <w:t>08/08/22</w:t>
            </w:r>
          </w:p>
          <w:p w14:paraId="227AD127" w14:textId="58C466C7" w:rsidR="000F3638" w:rsidRPr="00146ECA" w:rsidRDefault="000F3638" w:rsidP="000F3638">
            <w:pPr>
              <w:spacing w:after="0" w:line="240" w:lineRule="auto"/>
            </w:pPr>
            <w:r>
              <w:t>CN 22-</w:t>
            </w:r>
            <w:r w:rsidR="007D24B0">
              <w:t>016</w:t>
            </w:r>
          </w:p>
        </w:tc>
        <w:tc>
          <w:tcPr>
            <w:tcW w:w="5208" w:type="dxa"/>
            <w:tcBorders>
              <w:top w:val="single" w:sz="7" w:space="0" w:color="000000"/>
              <w:left w:val="single" w:sz="7" w:space="0" w:color="000000"/>
              <w:bottom w:val="single" w:sz="7" w:space="0" w:color="000000"/>
              <w:right w:val="single" w:sz="7" w:space="0" w:color="000000"/>
            </w:tcBorders>
          </w:tcPr>
          <w:p w14:paraId="5CB69112" w14:textId="753DFD16" w:rsidR="000F3638" w:rsidRPr="0074116E" w:rsidRDefault="000F3638" w:rsidP="000F3638">
            <w:pPr>
              <w:spacing w:after="0" w:line="240" w:lineRule="auto"/>
            </w:pPr>
            <w:r w:rsidRPr="004C41FE">
              <w:t xml:space="preserve">Complete reissuance </w:t>
            </w:r>
            <w:r>
              <w:t xml:space="preserve">(major rewrite) </w:t>
            </w:r>
            <w:r w:rsidRPr="004C41FE">
              <w:t xml:space="preserve">to incorporate changes </w:t>
            </w:r>
            <w:r>
              <w:t>regarding staff expectations for inspection procedure and inspection manual leads of reactor oversight process governance documents (</w:t>
            </w:r>
            <w:r w:rsidRPr="003F117C">
              <w:t>ML19219A225</w:t>
            </w:r>
            <w:r>
              <w:t>).</w:t>
            </w:r>
            <w:r w:rsidRPr="004C41FE">
              <w:t xml:space="preserve"> Implemented data-driven </w:t>
            </w:r>
            <w:r>
              <w:t>quarterly</w:t>
            </w:r>
            <w:r w:rsidRPr="004C41FE">
              <w:t xml:space="preserve"> baseline IP monitoring</w:t>
            </w:r>
            <w:r>
              <w:t>, which references the desk guide by providing information to implement the memorandum</w:t>
            </w:r>
            <w:r w:rsidRPr="004C41FE">
              <w:t>.</w:t>
            </w:r>
          </w:p>
        </w:tc>
        <w:tc>
          <w:tcPr>
            <w:tcW w:w="2028" w:type="dxa"/>
            <w:tcBorders>
              <w:top w:val="single" w:sz="7" w:space="0" w:color="000000"/>
              <w:left w:val="single" w:sz="7" w:space="0" w:color="000000"/>
              <w:bottom w:val="single" w:sz="7" w:space="0" w:color="000000"/>
              <w:right w:val="single" w:sz="7" w:space="0" w:color="000000"/>
            </w:tcBorders>
          </w:tcPr>
          <w:p w14:paraId="62E83974" w14:textId="662331BF" w:rsidR="000F3638" w:rsidRPr="00146ECA" w:rsidRDefault="000F3638" w:rsidP="000F3638">
            <w:pPr>
              <w:spacing w:after="0" w:line="240" w:lineRule="auto"/>
            </w:pPr>
            <w:r>
              <w:t>N/A</w:t>
            </w:r>
          </w:p>
        </w:tc>
        <w:tc>
          <w:tcPr>
            <w:tcW w:w="2381" w:type="dxa"/>
            <w:tcBorders>
              <w:top w:val="single" w:sz="7" w:space="0" w:color="000000"/>
              <w:left w:val="single" w:sz="7" w:space="0" w:color="000000"/>
              <w:bottom w:val="single" w:sz="7" w:space="0" w:color="000000"/>
              <w:right w:val="single" w:sz="7" w:space="0" w:color="000000"/>
            </w:tcBorders>
          </w:tcPr>
          <w:p w14:paraId="01F0EFC9" w14:textId="6F3856DB" w:rsidR="000F3638" w:rsidRPr="00146ECA" w:rsidRDefault="000F3638" w:rsidP="000F3638">
            <w:pPr>
              <w:spacing w:after="0" w:line="240" w:lineRule="auto"/>
              <w:outlineLvl w:val="1"/>
            </w:pPr>
            <w:r>
              <w:t>ML22117A021</w:t>
            </w:r>
          </w:p>
        </w:tc>
      </w:tr>
    </w:tbl>
    <w:p w14:paraId="0676620D" w14:textId="3399D2C3" w:rsidR="007F2025" w:rsidRPr="00470877" w:rsidRDefault="007F2025" w:rsidP="007F072B">
      <w:pPr>
        <w:pStyle w:val="BodyText"/>
      </w:pPr>
    </w:p>
    <w:sectPr w:rsidR="007F2025" w:rsidRPr="00470877" w:rsidSect="00141F1A">
      <w:footerReference w:type="default" r:id="rId15"/>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712A4" w14:textId="77777777" w:rsidR="00F93279" w:rsidRDefault="00F93279" w:rsidP="005D7D52">
      <w:pPr>
        <w:spacing w:after="0" w:line="240" w:lineRule="auto"/>
      </w:pPr>
      <w:r>
        <w:separator/>
      </w:r>
    </w:p>
  </w:endnote>
  <w:endnote w:type="continuationSeparator" w:id="0">
    <w:p w14:paraId="517CC946" w14:textId="77777777" w:rsidR="00F93279" w:rsidRDefault="00F93279" w:rsidP="005D7D52">
      <w:pPr>
        <w:spacing w:after="0" w:line="240" w:lineRule="auto"/>
      </w:pPr>
      <w:r>
        <w:continuationSeparator/>
      </w:r>
    </w:p>
  </w:endnote>
  <w:endnote w:type="continuationNotice" w:id="1">
    <w:p w14:paraId="7B9B5795" w14:textId="77777777" w:rsidR="00F93279" w:rsidRDefault="00F932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2421357"/>
      <w:docPartObj>
        <w:docPartGallery w:val="Page Numbers (Bottom of Page)"/>
        <w:docPartUnique/>
      </w:docPartObj>
    </w:sdtPr>
    <w:sdtEndPr>
      <w:rPr>
        <w:noProof/>
      </w:rPr>
    </w:sdtEndPr>
    <w:sdtContent>
      <w:p w14:paraId="4B44194A" w14:textId="299F589D" w:rsidR="00722686" w:rsidRDefault="00722686" w:rsidP="00146ECA">
        <w:pPr>
          <w:pStyle w:val="Footer"/>
        </w:pPr>
        <w:r>
          <w:t xml:space="preserve">Issue Date: </w:t>
        </w:r>
        <w:r w:rsidR="004D7A24">
          <w:t>08/08/22</w:t>
        </w:r>
        <w:r>
          <w:tab/>
        </w:r>
        <w:r>
          <w:fldChar w:fldCharType="begin"/>
        </w:r>
        <w:r>
          <w:instrText xml:space="preserve"> PAGE   \* MERGEFORMAT </w:instrText>
        </w:r>
        <w:r>
          <w:fldChar w:fldCharType="separate"/>
        </w:r>
        <w:r>
          <w:rPr>
            <w:noProof/>
          </w:rPr>
          <w:t>2</w:t>
        </w:r>
        <w:r>
          <w:rPr>
            <w:noProof/>
          </w:rPr>
          <w:fldChar w:fldCharType="end"/>
        </w:r>
        <w:r>
          <w:rPr>
            <w:noProof/>
          </w:rPr>
          <w:tab/>
          <w:t>0307 A</w:t>
        </w:r>
        <w:r w:rsidR="003C2A7E">
          <w:rPr>
            <w:noProof/>
          </w:rPr>
          <w:t xml:space="preserve">pp </w:t>
        </w:r>
        <w:r>
          <w:rPr>
            <w:noProof/>
          </w:rPr>
          <w:t>B</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8947" w14:textId="735F90C3" w:rsidR="009B69DC" w:rsidRPr="005D7D52" w:rsidRDefault="009B69DC">
    <w:pPr>
      <w:pStyle w:val="Footer"/>
    </w:pPr>
    <w:r>
      <w:t xml:space="preserve">Issue Date: </w:t>
    </w:r>
    <w:r w:rsidR="007E30A3">
      <w:t>08/08/22</w:t>
    </w:r>
    <w:r w:rsidRPr="005D7D52">
      <w:ptab w:relativeTo="margin" w:alignment="center" w:leader="none"/>
    </w:r>
    <w:r>
      <w:t>E1-</w:t>
    </w:r>
    <w:ins w:id="132" w:author="Author">
      <w:r w:rsidR="00F671FB">
        <w:fldChar w:fldCharType="begin"/>
      </w:r>
      <w:r w:rsidR="00F671FB">
        <w:instrText xml:space="preserve"> PAGE   \* MERGEFORMAT </w:instrText>
      </w:r>
      <w:r w:rsidR="00F671FB">
        <w:fldChar w:fldCharType="separate"/>
      </w:r>
      <w:r w:rsidR="00F671FB">
        <w:rPr>
          <w:noProof/>
        </w:rPr>
        <w:t>1</w:t>
      </w:r>
      <w:r w:rsidR="00F671FB">
        <w:rPr>
          <w:noProof/>
        </w:rPr>
        <w:fldChar w:fldCharType="end"/>
      </w:r>
    </w:ins>
    <w:r w:rsidRPr="005D7D52">
      <w:ptab w:relativeTo="margin" w:alignment="right" w:leader="none"/>
    </w:r>
    <w:r>
      <w:t>0307 App 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6F77F" w14:textId="661DC1AD" w:rsidR="009B69DC" w:rsidRPr="005D7D52" w:rsidRDefault="009B69DC">
    <w:pPr>
      <w:pStyle w:val="Footer"/>
    </w:pPr>
    <w:r>
      <w:t xml:space="preserve">Issue Date: </w:t>
    </w:r>
    <w:r w:rsidR="007E30A3">
      <w:t>08/08/22</w:t>
    </w:r>
    <w:r w:rsidRPr="005D7D52">
      <w:ptab w:relativeTo="margin" w:alignment="center" w:leader="none"/>
    </w:r>
    <w:r>
      <w:t>E</w:t>
    </w:r>
    <w:r w:rsidR="005B3135">
      <w:t>2-</w:t>
    </w:r>
    <w:ins w:id="282" w:author="Author">
      <w:r w:rsidR="00F671FB">
        <w:fldChar w:fldCharType="begin"/>
      </w:r>
      <w:r w:rsidR="00F671FB">
        <w:instrText xml:space="preserve"> PAGE   \* MERGEFORMAT </w:instrText>
      </w:r>
      <w:r w:rsidR="00F671FB">
        <w:fldChar w:fldCharType="separate"/>
      </w:r>
      <w:r w:rsidR="00F671FB">
        <w:rPr>
          <w:noProof/>
        </w:rPr>
        <w:t>1</w:t>
      </w:r>
      <w:r w:rsidR="00F671FB">
        <w:rPr>
          <w:noProof/>
        </w:rPr>
        <w:fldChar w:fldCharType="end"/>
      </w:r>
    </w:ins>
    <w:r w:rsidRPr="005D7D52">
      <w:ptab w:relativeTo="margin" w:alignment="right" w:leader="none"/>
    </w:r>
    <w:r>
      <w:t>0307 App B</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FF304" w14:textId="0065937A" w:rsidR="009B69DC" w:rsidRPr="005D7D52" w:rsidRDefault="009B69DC">
    <w:pPr>
      <w:pStyle w:val="Footer"/>
    </w:pPr>
    <w:r>
      <w:t xml:space="preserve">Issue Date: </w:t>
    </w:r>
    <w:r w:rsidR="007E30A3">
      <w:t>08/08/22</w:t>
    </w:r>
    <w:r w:rsidRPr="005D7D52">
      <w:ptab w:relativeTo="margin" w:alignment="center" w:leader="none"/>
    </w:r>
    <w:r>
      <w:t>E</w:t>
    </w:r>
    <w:ins w:id="293" w:author="Author">
      <w:r w:rsidR="00DF5C54">
        <w:t>3</w:t>
      </w:r>
    </w:ins>
    <w:r w:rsidR="00E86451">
      <w:t>-</w:t>
    </w:r>
    <w:r w:rsidR="00AF609A">
      <w:fldChar w:fldCharType="begin"/>
    </w:r>
    <w:r w:rsidR="00AF609A">
      <w:instrText xml:space="preserve"> PAGE   \* MERGEFORMAT </w:instrText>
    </w:r>
    <w:r w:rsidR="00AF609A">
      <w:fldChar w:fldCharType="separate"/>
    </w:r>
    <w:r w:rsidR="00AF609A">
      <w:rPr>
        <w:noProof/>
      </w:rPr>
      <w:t>1</w:t>
    </w:r>
    <w:r w:rsidR="00AF609A">
      <w:rPr>
        <w:noProof/>
      </w:rPr>
      <w:fldChar w:fldCharType="end"/>
    </w:r>
    <w:r w:rsidRPr="005D7D52">
      <w:ptab w:relativeTo="margin" w:alignment="right" w:leader="none"/>
    </w:r>
    <w:r>
      <w:t>0307 App B</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ABBED" w14:textId="1B909235" w:rsidR="009B69DC" w:rsidRPr="005D7D52" w:rsidRDefault="009B69DC">
    <w:pPr>
      <w:pStyle w:val="Footer"/>
    </w:pPr>
    <w:r>
      <w:t xml:space="preserve">Issue Date: </w:t>
    </w:r>
    <w:r w:rsidR="0009745D">
      <w:t>08/08/22</w:t>
    </w:r>
    <w:r w:rsidRPr="005D7D52">
      <w:ptab w:relativeTo="margin" w:alignment="center" w:leader="none"/>
    </w:r>
    <w:r>
      <w:t>E</w:t>
    </w:r>
    <w:r w:rsidR="00DC1F95">
      <w:t>4-</w:t>
    </w:r>
    <w:r w:rsidR="00DC1F95">
      <w:fldChar w:fldCharType="begin"/>
    </w:r>
    <w:r w:rsidR="00DC1F95">
      <w:instrText xml:space="preserve"> PAGE   \* MERGEFORMAT </w:instrText>
    </w:r>
    <w:r w:rsidR="00DC1F95">
      <w:fldChar w:fldCharType="separate"/>
    </w:r>
    <w:r w:rsidR="00DC1F95">
      <w:rPr>
        <w:noProof/>
      </w:rPr>
      <w:t>1</w:t>
    </w:r>
    <w:r w:rsidR="00DC1F95">
      <w:rPr>
        <w:noProof/>
      </w:rPr>
      <w:fldChar w:fldCharType="end"/>
    </w:r>
    <w:r w:rsidRPr="005D7D52">
      <w:ptab w:relativeTo="margin" w:alignment="right" w:leader="none"/>
    </w:r>
    <w:r>
      <w:t>0307 App B</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67527" w14:textId="47F38135" w:rsidR="009B69DC" w:rsidRPr="005D7D52" w:rsidRDefault="009B69DC">
    <w:pPr>
      <w:pStyle w:val="Footer"/>
    </w:pPr>
    <w:r>
      <w:t xml:space="preserve">Issue Date: </w:t>
    </w:r>
    <w:r w:rsidR="0009745D">
      <w:t>08/08/22</w:t>
    </w:r>
    <w:r w:rsidRPr="005D7D52">
      <w:ptab w:relativeTo="margin" w:alignment="center" w:leader="none"/>
    </w:r>
    <w:r>
      <w:t>Att1-</w:t>
    </w:r>
    <w:r w:rsidR="00E25EA9">
      <w:fldChar w:fldCharType="begin"/>
    </w:r>
    <w:r w:rsidR="00E25EA9">
      <w:instrText xml:space="preserve"> PAGE   \* MERGEFORMAT </w:instrText>
    </w:r>
    <w:r w:rsidR="00E25EA9">
      <w:fldChar w:fldCharType="separate"/>
    </w:r>
    <w:r w:rsidR="00E25EA9">
      <w:rPr>
        <w:noProof/>
      </w:rPr>
      <w:t>1</w:t>
    </w:r>
    <w:r w:rsidR="00E25EA9">
      <w:rPr>
        <w:noProof/>
      </w:rPr>
      <w:fldChar w:fldCharType="end"/>
    </w:r>
    <w:r w:rsidRPr="005D7D52">
      <w:ptab w:relativeTo="margin" w:alignment="right" w:leader="none"/>
    </w:r>
    <w:r>
      <w:t>0307 App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C4873" w14:textId="77777777" w:rsidR="00F93279" w:rsidRDefault="00F93279" w:rsidP="005D7D52">
      <w:pPr>
        <w:spacing w:after="0" w:line="240" w:lineRule="auto"/>
      </w:pPr>
      <w:r>
        <w:separator/>
      </w:r>
    </w:p>
  </w:footnote>
  <w:footnote w:type="continuationSeparator" w:id="0">
    <w:p w14:paraId="33F95013" w14:textId="77777777" w:rsidR="00F93279" w:rsidRDefault="00F93279" w:rsidP="005D7D52">
      <w:pPr>
        <w:spacing w:after="0" w:line="240" w:lineRule="auto"/>
      </w:pPr>
      <w:r>
        <w:continuationSeparator/>
      </w:r>
    </w:p>
  </w:footnote>
  <w:footnote w:type="continuationNotice" w:id="1">
    <w:p w14:paraId="5013877C" w14:textId="77777777" w:rsidR="00F93279" w:rsidRDefault="00F93279">
      <w:pPr>
        <w:spacing w:after="0" w:line="240" w:lineRule="auto"/>
      </w:pPr>
    </w:p>
  </w:footnote>
  <w:footnote w:id="2">
    <w:p w14:paraId="3BD6D166" w14:textId="77777777" w:rsidR="0090308B" w:rsidRPr="0090308B" w:rsidRDefault="001C20CE" w:rsidP="0090308B">
      <w:pPr>
        <w:pStyle w:val="FootnoteText"/>
        <w:rPr>
          <w:ins w:id="43" w:author="Author"/>
        </w:rPr>
      </w:pPr>
      <w:ins w:id="44" w:author="Author">
        <w:r>
          <w:rPr>
            <w:rStyle w:val="FootnoteReference"/>
          </w:rPr>
          <w:footnoteRef/>
        </w:r>
        <w:r>
          <w:t xml:space="preserve"> </w:t>
        </w:r>
        <w:r w:rsidR="0090308B" w:rsidRPr="0090308B">
          <w:t>The baseline IP monitoring efforts described in this subsection do not, in and of themselves, satisfy the periodic IMC/IP review/update requirement described in IMC 0040 and OVRST-102, where each IP must be reviewed at least once every five years and either revised as necessary or reissued noting that a detailed review has been performed and a revision to the document was not warranted.</w:t>
        </w:r>
      </w:ins>
    </w:p>
    <w:p w14:paraId="1659E314" w14:textId="3B2BF72B" w:rsidR="001C20CE" w:rsidRDefault="001C20C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7A00A" w14:textId="77777777" w:rsidR="009B69DC" w:rsidRPr="00CD2AE9" w:rsidRDefault="009B69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291F3" w14:textId="77777777" w:rsidR="009B69DC" w:rsidRPr="00CD2AE9" w:rsidRDefault="009B69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EA886C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F0C08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BE014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C7EC2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0ACA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206D0B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9EBF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A430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8E24E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1C11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3AA465F"/>
    <w:multiLevelType w:val="hybridMultilevel"/>
    <w:tmpl w:val="6380AB64"/>
    <w:lvl w:ilvl="0" w:tplc="19CADA8A">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06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157443B9"/>
    <w:multiLevelType w:val="hybridMultilevel"/>
    <w:tmpl w:val="9418FFF4"/>
    <w:lvl w:ilvl="0" w:tplc="54408ACE">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430A97"/>
    <w:multiLevelType w:val="hybridMultilevel"/>
    <w:tmpl w:val="3B6AB1CE"/>
    <w:lvl w:ilvl="0" w:tplc="BD7A9BA2">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C943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E265A18"/>
    <w:multiLevelType w:val="hybridMultilevel"/>
    <w:tmpl w:val="4746C7E6"/>
    <w:lvl w:ilvl="0" w:tplc="5A18C83C">
      <w:start w:val="1"/>
      <w:numFmt w:val="decimal"/>
      <w:lvlText w:val="%1."/>
      <w:lvlJc w:val="left"/>
      <w:pPr>
        <w:ind w:left="260" w:hanging="260"/>
      </w:pPr>
      <w:rPr>
        <w:rFonts w:hint="default"/>
      </w:r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7" w15:restartNumberingAfterBreak="0">
    <w:nsid w:val="22485980"/>
    <w:multiLevelType w:val="hybridMultilevel"/>
    <w:tmpl w:val="0E481B22"/>
    <w:lvl w:ilvl="0" w:tplc="0F046A8C">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FF34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2E430C8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30142431"/>
    <w:multiLevelType w:val="hybridMultilevel"/>
    <w:tmpl w:val="1CBA76BC"/>
    <w:lvl w:ilvl="0" w:tplc="B0DA1620">
      <w:start w:val="1"/>
      <w:numFmt w:val="lowerLetter"/>
      <w:lvlText w:val="%1."/>
      <w:lvlJc w:val="left"/>
      <w:pPr>
        <w:ind w:left="533" w:hanging="259"/>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6522AD"/>
    <w:multiLevelType w:val="hybridMultilevel"/>
    <w:tmpl w:val="4C6EA2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A1D3625"/>
    <w:multiLevelType w:val="hybridMultilevel"/>
    <w:tmpl w:val="B092766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840C17"/>
    <w:multiLevelType w:val="hybridMultilevel"/>
    <w:tmpl w:val="FD7299BA"/>
    <w:lvl w:ilvl="0" w:tplc="CD9E9FCC">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24" w15:restartNumberingAfterBreak="0">
    <w:nsid w:val="40B17F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415F1FEA"/>
    <w:multiLevelType w:val="hybridMultilevel"/>
    <w:tmpl w:val="34C01E9A"/>
    <w:lvl w:ilvl="0" w:tplc="232005C6">
      <w:start w:val="1"/>
      <w:numFmt w:val="decimal"/>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07028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46C832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477F1DD0"/>
    <w:multiLevelType w:val="hybridMultilevel"/>
    <w:tmpl w:val="E012AF08"/>
    <w:lvl w:ilvl="0" w:tplc="81A8867C">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ED2444"/>
    <w:multiLevelType w:val="hybridMultilevel"/>
    <w:tmpl w:val="921487A6"/>
    <w:lvl w:ilvl="0" w:tplc="A208864C">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E52AA6"/>
    <w:multiLevelType w:val="hybridMultilevel"/>
    <w:tmpl w:val="B3C4FDBE"/>
    <w:lvl w:ilvl="0" w:tplc="43987AFC">
      <w:start w:val="1"/>
      <w:numFmt w:val="lowerLetter"/>
      <w:lvlText w:val="%1."/>
      <w:lvlJc w:val="left"/>
      <w:pPr>
        <w:ind w:left="893" w:hanging="360"/>
      </w:pPr>
      <w:rPr>
        <w:rFonts w:hint="default"/>
      </w:rPr>
    </w:lvl>
    <w:lvl w:ilvl="1" w:tplc="04090019">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31" w15:restartNumberingAfterBreak="0">
    <w:nsid w:val="4BD85C9F"/>
    <w:multiLevelType w:val="hybridMultilevel"/>
    <w:tmpl w:val="0BE244F8"/>
    <w:lvl w:ilvl="0" w:tplc="04090001">
      <w:start w:val="1"/>
      <w:numFmt w:val="bullet"/>
      <w:lvlText w:val=""/>
      <w:lvlJc w:val="left"/>
      <w:pPr>
        <w:ind w:left="1253" w:hanging="360"/>
      </w:pPr>
      <w:rPr>
        <w:rFonts w:ascii="Symbol" w:hAnsi="Symbol" w:hint="default"/>
      </w:rPr>
    </w:lvl>
    <w:lvl w:ilvl="1" w:tplc="04090003" w:tentative="1">
      <w:start w:val="1"/>
      <w:numFmt w:val="bullet"/>
      <w:lvlText w:val="o"/>
      <w:lvlJc w:val="left"/>
      <w:pPr>
        <w:ind w:left="1973" w:hanging="360"/>
      </w:pPr>
      <w:rPr>
        <w:rFonts w:ascii="Courier New" w:hAnsi="Courier New" w:cs="Courier New" w:hint="default"/>
      </w:rPr>
    </w:lvl>
    <w:lvl w:ilvl="2" w:tplc="04090005" w:tentative="1">
      <w:start w:val="1"/>
      <w:numFmt w:val="bullet"/>
      <w:lvlText w:val=""/>
      <w:lvlJc w:val="left"/>
      <w:pPr>
        <w:ind w:left="2693" w:hanging="360"/>
      </w:pPr>
      <w:rPr>
        <w:rFonts w:ascii="Wingdings" w:hAnsi="Wingdings" w:hint="default"/>
      </w:rPr>
    </w:lvl>
    <w:lvl w:ilvl="3" w:tplc="04090001" w:tentative="1">
      <w:start w:val="1"/>
      <w:numFmt w:val="bullet"/>
      <w:lvlText w:val=""/>
      <w:lvlJc w:val="left"/>
      <w:pPr>
        <w:ind w:left="3413" w:hanging="360"/>
      </w:pPr>
      <w:rPr>
        <w:rFonts w:ascii="Symbol" w:hAnsi="Symbol" w:hint="default"/>
      </w:rPr>
    </w:lvl>
    <w:lvl w:ilvl="4" w:tplc="04090003" w:tentative="1">
      <w:start w:val="1"/>
      <w:numFmt w:val="bullet"/>
      <w:lvlText w:val="o"/>
      <w:lvlJc w:val="left"/>
      <w:pPr>
        <w:ind w:left="4133" w:hanging="360"/>
      </w:pPr>
      <w:rPr>
        <w:rFonts w:ascii="Courier New" w:hAnsi="Courier New" w:cs="Courier New" w:hint="default"/>
      </w:rPr>
    </w:lvl>
    <w:lvl w:ilvl="5" w:tplc="04090005" w:tentative="1">
      <w:start w:val="1"/>
      <w:numFmt w:val="bullet"/>
      <w:lvlText w:val=""/>
      <w:lvlJc w:val="left"/>
      <w:pPr>
        <w:ind w:left="4853" w:hanging="360"/>
      </w:pPr>
      <w:rPr>
        <w:rFonts w:ascii="Wingdings" w:hAnsi="Wingdings" w:hint="default"/>
      </w:rPr>
    </w:lvl>
    <w:lvl w:ilvl="6" w:tplc="04090001" w:tentative="1">
      <w:start w:val="1"/>
      <w:numFmt w:val="bullet"/>
      <w:lvlText w:val=""/>
      <w:lvlJc w:val="left"/>
      <w:pPr>
        <w:ind w:left="5573" w:hanging="360"/>
      </w:pPr>
      <w:rPr>
        <w:rFonts w:ascii="Symbol" w:hAnsi="Symbol" w:hint="default"/>
      </w:rPr>
    </w:lvl>
    <w:lvl w:ilvl="7" w:tplc="04090003" w:tentative="1">
      <w:start w:val="1"/>
      <w:numFmt w:val="bullet"/>
      <w:lvlText w:val="o"/>
      <w:lvlJc w:val="left"/>
      <w:pPr>
        <w:ind w:left="6293" w:hanging="360"/>
      </w:pPr>
      <w:rPr>
        <w:rFonts w:ascii="Courier New" w:hAnsi="Courier New" w:cs="Courier New" w:hint="default"/>
      </w:rPr>
    </w:lvl>
    <w:lvl w:ilvl="8" w:tplc="04090005" w:tentative="1">
      <w:start w:val="1"/>
      <w:numFmt w:val="bullet"/>
      <w:lvlText w:val=""/>
      <w:lvlJc w:val="left"/>
      <w:pPr>
        <w:ind w:left="7013" w:hanging="360"/>
      </w:pPr>
      <w:rPr>
        <w:rFonts w:ascii="Wingdings" w:hAnsi="Wingdings" w:hint="default"/>
      </w:rPr>
    </w:lvl>
  </w:abstractNum>
  <w:abstractNum w:abstractNumId="32" w15:restartNumberingAfterBreak="0">
    <w:nsid w:val="50B9211A"/>
    <w:multiLevelType w:val="hybridMultilevel"/>
    <w:tmpl w:val="BE9E6F24"/>
    <w:lvl w:ilvl="0" w:tplc="62F024B6">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545749"/>
    <w:multiLevelType w:val="hybridMultilevel"/>
    <w:tmpl w:val="048E17A0"/>
    <w:lvl w:ilvl="0" w:tplc="09CC50E6">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0919D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6E422715"/>
    <w:multiLevelType w:val="hybridMultilevel"/>
    <w:tmpl w:val="D07014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C1303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73A24BA8"/>
    <w:multiLevelType w:val="multilevel"/>
    <w:tmpl w:val="4330F74E"/>
    <w:lvl w:ilvl="0">
      <w:start w:val="4"/>
      <w:numFmt w:val="decimalZero"/>
      <w:lvlText w:val="%1"/>
      <w:lvlJc w:val="left"/>
      <w:pPr>
        <w:ind w:left="540" w:hanging="540"/>
      </w:pPr>
      <w:rPr>
        <w:rFonts w:hint="default"/>
        <w:u w:val="none"/>
      </w:rPr>
    </w:lvl>
    <w:lvl w:ilvl="1">
      <w:start w:val="4"/>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8" w15:restartNumberingAfterBreak="0">
    <w:nsid w:val="7654502A"/>
    <w:multiLevelType w:val="multilevel"/>
    <w:tmpl w:val="21506180"/>
    <w:lvl w:ilvl="0">
      <w:start w:val="4"/>
      <w:numFmt w:val="decimalZero"/>
      <w:lvlText w:val="%1"/>
      <w:lvlJc w:val="left"/>
      <w:pPr>
        <w:ind w:left="540" w:hanging="540"/>
      </w:pPr>
      <w:rPr>
        <w:rFonts w:hint="default"/>
        <w:u w:val="none"/>
      </w:rPr>
    </w:lvl>
    <w:lvl w:ilvl="1">
      <w:start w:val="3"/>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9" w15:restartNumberingAfterBreak="0">
    <w:nsid w:val="76B0082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78760CA6"/>
    <w:multiLevelType w:val="hybridMultilevel"/>
    <w:tmpl w:val="20E0B05C"/>
    <w:lvl w:ilvl="0" w:tplc="2A8241F0">
      <w:start w:val="1"/>
      <w:numFmt w:val="lowerLetter"/>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995BBF"/>
    <w:multiLevelType w:val="hybridMultilevel"/>
    <w:tmpl w:val="8E2A47D8"/>
    <w:lvl w:ilvl="0" w:tplc="FDAC76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BA53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7E20560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7E4311C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629386603">
    <w:abstractNumId w:val="12"/>
  </w:num>
  <w:num w:numId="2" w16cid:durableId="935017584">
    <w:abstractNumId w:val="28"/>
  </w:num>
  <w:num w:numId="3" w16cid:durableId="106002619">
    <w:abstractNumId w:val="11"/>
  </w:num>
  <w:num w:numId="4" w16cid:durableId="1231695112">
    <w:abstractNumId w:val="29"/>
  </w:num>
  <w:num w:numId="5" w16cid:durableId="593586518">
    <w:abstractNumId w:val="40"/>
  </w:num>
  <w:num w:numId="6" w16cid:durableId="1669795424">
    <w:abstractNumId w:val="33"/>
  </w:num>
  <w:num w:numId="7" w16cid:durableId="595023571">
    <w:abstractNumId w:val="20"/>
  </w:num>
  <w:num w:numId="8" w16cid:durableId="397637202">
    <w:abstractNumId w:val="35"/>
  </w:num>
  <w:num w:numId="9" w16cid:durableId="621412">
    <w:abstractNumId w:val="38"/>
  </w:num>
  <w:num w:numId="10" w16cid:durableId="1709716930">
    <w:abstractNumId w:val="14"/>
  </w:num>
  <w:num w:numId="11" w16cid:durableId="1526292153">
    <w:abstractNumId w:val="37"/>
  </w:num>
  <w:num w:numId="12" w16cid:durableId="560555330">
    <w:abstractNumId w:val="15"/>
  </w:num>
  <w:num w:numId="13" w16cid:durableId="1530489483">
    <w:abstractNumId w:val="32"/>
  </w:num>
  <w:num w:numId="14" w16cid:durableId="1695425585">
    <w:abstractNumId w:val="22"/>
  </w:num>
  <w:num w:numId="15" w16cid:durableId="115492817">
    <w:abstractNumId w:val="13"/>
  </w:num>
  <w:num w:numId="16" w16cid:durableId="38864428">
    <w:abstractNumId w:val="16"/>
  </w:num>
  <w:num w:numId="17" w16cid:durableId="1866209890">
    <w:abstractNumId w:val="23"/>
  </w:num>
  <w:num w:numId="18" w16cid:durableId="523981458">
    <w:abstractNumId w:val="41"/>
  </w:num>
  <w:num w:numId="19" w16cid:durableId="1669551037">
    <w:abstractNumId w:val="25"/>
  </w:num>
  <w:num w:numId="20" w16cid:durableId="408428704">
    <w:abstractNumId w:val="17"/>
  </w:num>
  <w:num w:numId="21" w16cid:durableId="1262028988">
    <w:abstractNumId w:val="31"/>
  </w:num>
  <w:num w:numId="22" w16cid:durableId="418715019">
    <w:abstractNumId w:val="9"/>
  </w:num>
  <w:num w:numId="23" w16cid:durableId="810486536">
    <w:abstractNumId w:val="7"/>
  </w:num>
  <w:num w:numId="24" w16cid:durableId="438257318">
    <w:abstractNumId w:val="6"/>
  </w:num>
  <w:num w:numId="25" w16cid:durableId="1321959071">
    <w:abstractNumId w:val="5"/>
  </w:num>
  <w:num w:numId="26" w16cid:durableId="844712516">
    <w:abstractNumId w:val="4"/>
  </w:num>
  <w:num w:numId="27" w16cid:durableId="864632718">
    <w:abstractNumId w:val="8"/>
  </w:num>
  <w:num w:numId="28" w16cid:durableId="1890069768">
    <w:abstractNumId w:val="3"/>
  </w:num>
  <w:num w:numId="29" w16cid:durableId="1416711254">
    <w:abstractNumId w:val="2"/>
  </w:num>
  <w:num w:numId="30" w16cid:durableId="793523191">
    <w:abstractNumId w:val="1"/>
  </w:num>
  <w:num w:numId="31" w16cid:durableId="1369796003">
    <w:abstractNumId w:val="0"/>
  </w:num>
  <w:num w:numId="32" w16cid:durableId="1254313503">
    <w:abstractNumId w:val="30"/>
  </w:num>
  <w:num w:numId="33" w16cid:durableId="392970832">
    <w:abstractNumId w:val="44"/>
  </w:num>
  <w:num w:numId="34" w16cid:durableId="1143041307">
    <w:abstractNumId w:val="21"/>
  </w:num>
  <w:num w:numId="35" w16cid:durableId="1210266925">
    <w:abstractNumId w:val="18"/>
  </w:num>
  <w:num w:numId="36" w16cid:durableId="1136097853">
    <w:abstractNumId w:val="39"/>
  </w:num>
  <w:num w:numId="37" w16cid:durableId="1284460528">
    <w:abstractNumId w:val="19"/>
  </w:num>
  <w:num w:numId="38" w16cid:durableId="1995598092">
    <w:abstractNumId w:val="34"/>
  </w:num>
  <w:num w:numId="39" w16cid:durableId="870190262">
    <w:abstractNumId w:val="43"/>
  </w:num>
  <w:num w:numId="40" w16cid:durableId="1461142888">
    <w:abstractNumId w:val="42"/>
  </w:num>
  <w:num w:numId="41" w16cid:durableId="644315848">
    <w:abstractNumId w:val="27"/>
  </w:num>
  <w:num w:numId="42" w16cid:durableId="777606091">
    <w:abstractNumId w:val="24"/>
  </w:num>
  <w:num w:numId="43" w16cid:durableId="1506439239">
    <w:abstractNumId w:val="10"/>
  </w:num>
  <w:num w:numId="44" w16cid:durableId="1545948950">
    <w:abstractNumId w:val="26"/>
  </w:num>
  <w:num w:numId="45" w16cid:durableId="208964381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6"/>
  <w:removeDateAndTime/>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oNotTrackFormatting/>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B60"/>
    <w:rsid w:val="000003ED"/>
    <w:rsid w:val="0000168A"/>
    <w:rsid w:val="000029D6"/>
    <w:rsid w:val="00002A33"/>
    <w:rsid w:val="000032B3"/>
    <w:rsid w:val="0000350D"/>
    <w:rsid w:val="00004D13"/>
    <w:rsid w:val="000059D2"/>
    <w:rsid w:val="00007F1D"/>
    <w:rsid w:val="0001140F"/>
    <w:rsid w:val="00014D3E"/>
    <w:rsid w:val="000161FA"/>
    <w:rsid w:val="00017A1E"/>
    <w:rsid w:val="00017C07"/>
    <w:rsid w:val="000207F2"/>
    <w:rsid w:val="00024244"/>
    <w:rsid w:val="00025D7F"/>
    <w:rsid w:val="00033417"/>
    <w:rsid w:val="00037DEF"/>
    <w:rsid w:val="0004143F"/>
    <w:rsid w:val="00044AF7"/>
    <w:rsid w:val="00044C4C"/>
    <w:rsid w:val="000505D0"/>
    <w:rsid w:val="000521D7"/>
    <w:rsid w:val="00056530"/>
    <w:rsid w:val="00063583"/>
    <w:rsid w:val="0006424B"/>
    <w:rsid w:val="00064346"/>
    <w:rsid w:val="000703C1"/>
    <w:rsid w:val="000715FE"/>
    <w:rsid w:val="00072A81"/>
    <w:rsid w:val="00073224"/>
    <w:rsid w:val="000770EC"/>
    <w:rsid w:val="0007715B"/>
    <w:rsid w:val="000775B9"/>
    <w:rsid w:val="00080CAE"/>
    <w:rsid w:val="000851BF"/>
    <w:rsid w:val="000851F9"/>
    <w:rsid w:val="00085FEE"/>
    <w:rsid w:val="000914C3"/>
    <w:rsid w:val="00093E10"/>
    <w:rsid w:val="00093E87"/>
    <w:rsid w:val="0009508A"/>
    <w:rsid w:val="00095DF1"/>
    <w:rsid w:val="00096EAE"/>
    <w:rsid w:val="0009745D"/>
    <w:rsid w:val="000A084C"/>
    <w:rsid w:val="000A1187"/>
    <w:rsid w:val="000A1376"/>
    <w:rsid w:val="000A1798"/>
    <w:rsid w:val="000A263C"/>
    <w:rsid w:val="000A2916"/>
    <w:rsid w:val="000A5312"/>
    <w:rsid w:val="000A5479"/>
    <w:rsid w:val="000A616B"/>
    <w:rsid w:val="000A6B80"/>
    <w:rsid w:val="000A7DE2"/>
    <w:rsid w:val="000B01F8"/>
    <w:rsid w:val="000B26B1"/>
    <w:rsid w:val="000B555F"/>
    <w:rsid w:val="000B7033"/>
    <w:rsid w:val="000C1573"/>
    <w:rsid w:val="000C1F6B"/>
    <w:rsid w:val="000C23DE"/>
    <w:rsid w:val="000C4D74"/>
    <w:rsid w:val="000C54E2"/>
    <w:rsid w:val="000C6773"/>
    <w:rsid w:val="000C78D4"/>
    <w:rsid w:val="000D0532"/>
    <w:rsid w:val="000D0DA3"/>
    <w:rsid w:val="000D2A1D"/>
    <w:rsid w:val="000D3F62"/>
    <w:rsid w:val="000D4945"/>
    <w:rsid w:val="000D6450"/>
    <w:rsid w:val="000E0979"/>
    <w:rsid w:val="000E1B83"/>
    <w:rsid w:val="000E20E1"/>
    <w:rsid w:val="000E2442"/>
    <w:rsid w:val="000E2D20"/>
    <w:rsid w:val="000E400B"/>
    <w:rsid w:val="000E4B9A"/>
    <w:rsid w:val="000E7DAC"/>
    <w:rsid w:val="000F310E"/>
    <w:rsid w:val="000F3638"/>
    <w:rsid w:val="000F47A2"/>
    <w:rsid w:val="000F6C10"/>
    <w:rsid w:val="000F6C44"/>
    <w:rsid w:val="0010113B"/>
    <w:rsid w:val="0010756C"/>
    <w:rsid w:val="00110AE3"/>
    <w:rsid w:val="00111550"/>
    <w:rsid w:val="001168B1"/>
    <w:rsid w:val="001170DA"/>
    <w:rsid w:val="00122768"/>
    <w:rsid w:val="00125C23"/>
    <w:rsid w:val="00126969"/>
    <w:rsid w:val="00127466"/>
    <w:rsid w:val="001308F7"/>
    <w:rsid w:val="00131326"/>
    <w:rsid w:val="00132C4A"/>
    <w:rsid w:val="001339E4"/>
    <w:rsid w:val="00133E37"/>
    <w:rsid w:val="00134C83"/>
    <w:rsid w:val="001356EF"/>
    <w:rsid w:val="0013759E"/>
    <w:rsid w:val="00141E91"/>
    <w:rsid w:val="00141F1A"/>
    <w:rsid w:val="00143B77"/>
    <w:rsid w:val="001447AC"/>
    <w:rsid w:val="0014693E"/>
    <w:rsid w:val="00146ECA"/>
    <w:rsid w:val="00147B58"/>
    <w:rsid w:val="00147F63"/>
    <w:rsid w:val="001503EA"/>
    <w:rsid w:val="001510CE"/>
    <w:rsid w:val="00155F66"/>
    <w:rsid w:val="001570A5"/>
    <w:rsid w:val="00160D47"/>
    <w:rsid w:val="00163AF4"/>
    <w:rsid w:val="00163B51"/>
    <w:rsid w:val="00164665"/>
    <w:rsid w:val="0016475A"/>
    <w:rsid w:val="0017034B"/>
    <w:rsid w:val="001729A7"/>
    <w:rsid w:val="0017375F"/>
    <w:rsid w:val="00181547"/>
    <w:rsid w:val="001828B2"/>
    <w:rsid w:val="00182EA8"/>
    <w:rsid w:val="001857D0"/>
    <w:rsid w:val="00186694"/>
    <w:rsid w:val="0019341C"/>
    <w:rsid w:val="00194AC6"/>
    <w:rsid w:val="00196025"/>
    <w:rsid w:val="00197DB3"/>
    <w:rsid w:val="001A22F6"/>
    <w:rsid w:val="001A27AE"/>
    <w:rsid w:val="001A58B7"/>
    <w:rsid w:val="001B0164"/>
    <w:rsid w:val="001B1103"/>
    <w:rsid w:val="001B128D"/>
    <w:rsid w:val="001B1C80"/>
    <w:rsid w:val="001B3813"/>
    <w:rsid w:val="001B76B5"/>
    <w:rsid w:val="001C005B"/>
    <w:rsid w:val="001C13C1"/>
    <w:rsid w:val="001C194C"/>
    <w:rsid w:val="001C20CE"/>
    <w:rsid w:val="001C2206"/>
    <w:rsid w:val="001C27C1"/>
    <w:rsid w:val="001C3F4D"/>
    <w:rsid w:val="001C3F5D"/>
    <w:rsid w:val="001C6086"/>
    <w:rsid w:val="001D779D"/>
    <w:rsid w:val="001E02C2"/>
    <w:rsid w:val="001E0348"/>
    <w:rsid w:val="001E13C4"/>
    <w:rsid w:val="001E175F"/>
    <w:rsid w:val="001E29B4"/>
    <w:rsid w:val="001E2CDF"/>
    <w:rsid w:val="001E32EE"/>
    <w:rsid w:val="001E4DFF"/>
    <w:rsid w:val="001E5DB0"/>
    <w:rsid w:val="001E67ED"/>
    <w:rsid w:val="001E7076"/>
    <w:rsid w:val="001F0FAD"/>
    <w:rsid w:val="001F1780"/>
    <w:rsid w:val="001F4FB7"/>
    <w:rsid w:val="001F56D4"/>
    <w:rsid w:val="001F7346"/>
    <w:rsid w:val="00201013"/>
    <w:rsid w:val="0020297A"/>
    <w:rsid w:val="002033B8"/>
    <w:rsid w:val="002049AA"/>
    <w:rsid w:val="00205091"/>
    <w:rsid w:val="00205CFF"/>
    <w:rsid w:val="00206DE9"/>
    <w:rsid w:val="002108B1"/>
    <w:rsid w:val="00211F82"/>
    <w:rsid w:val="00212041"/>
    <w:rsid w:val="00212E35"/>
    <w:rsid w:val="00214746"/>
    <w:rsid w:val="002157C0"/>
    <w:rsid w:val="00215C79"/>
    <w:rsid w:val="0022018C"/>
    <w:rsid w:val="002220A0"/>
    <w:rsid w:val="00222BBD"/>
    <w:rsid w:val="0022453E"/>
    <w:rsid w:val="00225760"/>
    <w:rsid w:val="0022591E"/>
    <w:rsid w:val="00227718"/>
    <w:rsid w:val="00227AB9"/>
    <w:rsid w:val="00231086"/>
    <w:rsid w:val="00234EAA"/>
    <w:rsid w:val="0023693E"/>
    <w:rsid w:val="00236B6B"/>
    <w:rsid w:val="00240374"/>
    <w:rsid w:val="00242524"/>
    <w:rsid w:val="00244886"/>
    <w:rsid w:val="0024656C"/>
    <w:rsid w:val="00247A2F"/>
    <w:rsid w:val="002511C8"/>
    <w:rsid w:val="0025124F"/>
    <w:rsid w:val="0025290E"/>
    <w:rsid w:val="00252968"/>
    <w:rsid w:val="00253275"/>
    <w:rsid w:val="00253A44"/>
    <w:rsid w:val="0025467C"/>
    <w:rsid w:val="002571B0"/>
    <w:rsid w:val="0025727F"/>
    <w:rsid w:val="00262E46"/>
    <w:rsid w:val="00263A63"/>
    <w:rsid w:val="00263B3D"/>
    <w:rsid w:val="002649AC"/>
    <w:rsid w:val="002675A3"/>
    <w:rsid w:val="00276AD3"/>
    <w:rsid w:val="0027772D"/>
    <w:rsid w:val="00277FB1"/>
    <w:rsid w:val="002822C0"/>
    <w:rsid w:val="0028336D"/>
    <w:rsid w:val="00285983"/>
    <w:rsid w:val="00287917"/>
    <w:rsid w:val="00290483"/>
    <w:rsid w:val="002930A1"/>
    <w:rsid w:val="00293A53"/>
    <w:rsid w:val="00293AC3"/>
    <w:rsid w:val="002960C3"/>
    <w:rsid w:val="00296A59"/>
    <w:rsid w:val="0029703C"/>
    <w:rsid w:val="002A24CC"/>
    <w:rsid w:val="002A39DD"/>
    <w:rsid w:val="002A3A09"/>
    <w:rsid w:val="002A75FB"/>
    <w:rsid w:val="002A7A97"/>
    <w:rsid w:val="002B0A9B"/>
    <w:rsid w:val="002B2288"/>
    <w:rsid w:val="002B3911"/>
    <w:rsid w:val="002B7678"/>
    <w:rsid w:val="002C070A"/>
    <w:rsid w:val="002C14F7"/>
    <w:rsid w:val="002C4BB0"/>
    <w:rsid w:val="002C5F7D"/>
    <w:rsid w:val="002C76E8"/>
    <w:rsid w:val="002D1EAA"/>
    <w:rsid w:val="002D26B0"/>
    <w:rsid w:val="002D2E31"/>
    <w:rsid w:val="002D3038"/>
    <w:rsid w:val="002D33CF"/>
    <w:rsid w:val="002D3DE7"/>
    <w:rsid w:val="002D41A5"/>
    <w:rsid w:val="002D5914"/>
    <w:rsid w:val="002D6146"/>
    <w:rsid w:val="002E11B7"/>
    <w:rsid w:val="002E24E1"/>
    <w:rsid w:val="002E2AB1"/>
    <w:rsid w:val="002E2D79"/>
    <w:rsid w:val="002E34F5"/>
    <w:rsid w:val="002E56A7"/>
    <w:rsid w:val="002E615B"/>
    <w:rsid w:val="002F0522"/>
    <w:rsid w:val="002F29BA"/>
    <w:rsid w:val="002F3354"/>
    <w:rsid w:val="002F4A69"/>
    <w:rsid w:val="002F7777"/>
    <w:rsid w:val="0030002B"/>
    <w:rsid w:val="00303493"/>
    <w:rsid w:val="00304265"/>
    <w:rsid w:val="00304F14"/>
    <w:rsid w:val="00305CF9"/>
    <w:rsid w:val="00311D06"/>
    <w:rsid w:val="00312B3E"/>
    <w:rsid w:val="003131E9"/>
    <w:rsid w:val="0031795B"/>
    <w:rsid w:val="003203C6"/>
    <w:rsid w:val="00325EE3"/>
    <w:rsid w:val="00335454"/>
    <w:rsid w:val="00335814"/>
    <w:rsid w:val="00335F6E"/>
    <w:rsid w:val="003451B6"/>
    <w:rsid w:val="003505BF"/>
    <w:rsid w:val="00354F05"/>
    <w:rsid w:val="0035675D"/>
    <w:rsid w:val="00356C8F"/>
    <w:rsid w:val="003620E1"/>
    <w:rsid w:val="00362DCA"/>
    <w:rsid w:val="00365445"/>
    <w:rsid w:val="0036643A"/>
    <w:rsid w:val="0036672B"/>
    <w:rsid w:val="00371455"/>
    <w:rsid w:val="00372073"/>
    <w:rsid w:val="00372092"/>
    <w:rsid w:val="00373121"/>
    <w:rsid w:val="0037508A"/>
    <w:rsid w:val="003777E2"/>
    <w:rsid w:val="00383450"/>
    <w:rsid w:val="00384DA1"/>
    <w:rsid w:val="0038627C"/>
    <w:rsid w:val="00386553"/>
    <w:rsid w:val="00387923"/>
    <w:rsid w:val="00387DAB"/>
    <w:rsid w:val="00390669"/>
    <w:rsid w:val="0039186D"/>
    <w:rsid w:val="0039235C"/>
    <w:rsid w:val="00392547"/>
    <w:rsid w:val="00393169"/>
    <w:rsid w:val="00394827"/>
    <w:rsid w:val="00394AB6"/>
    <w:rsid w:val="00395117"/>
    <w:rsid w:val="00397255"/>
    <w:rsid w:val="00397508"/>
    <w:rsid w:val="00397B0D"/>
    <w:rsid w:val="003A156F"/>
    <w:rsid w:val="003A335A"/>
    <w:rsid w:val="003A51B0"/>
    <w:rsid w:val="003A67A6"/>
    <w:rsid w:val="003A7247"/>
    <w:rsid w:val="003B1310"/>
    <w:rsid w:val="003B20D5"/>
    <w:rsid w:val="003B6BE7"/>
    <w:rsid w:val="003B76AA"/>
    <w:rsid w:val="003C06A1"/>
    <w:rsid w:val="003C119E"/>
    <w:rsid w:val="003C2A7E"/>
    <w:rsid w:val="003C2DC0"/>
    <w:rsid w:val="003C496E"/>
    <w:rsid w:val="003C6957"/>
    <w:rsid w:val="003C69E9"/>
    <w:rsid w:val="003D0BAD"/>
    <w:rsid w:val="003D2B79"/>
    <w:rsid w:val="003D3B68"/>
    <w:rsid w:val="003D5EB0"/>
    <w:rsid w:val="003E0019"/>
    <w:rsid w:val="003E7FB2"/>
    <w:rsid w:val="003F117C"/>
    <w:rsid w:val="003F1C0F"/>
    <w:rsid w:val="003F4B9B"/>
    <w:rsid w:val="003F78C9"/>
    <w:rsid w:val="00401C0B"/>
    <w:rsid w:val="004028F4"/>
    <w:rsid w:val="00403154"/>
    <w:rsid w:val="0040385F"/>
    <w:rsid w:val="00403F1D"/>
    <w:rsid w:val="00403FA8"/>
    <w:rsid w:val="00404012"/>
    <w:rsid w:val="00406B60"/>
    <w:rsid w:val="00406C9D"/>
    <w:rsid w:val="00413678"/>
    <w:rsid w:val="00413CC8"/>
    <w:rsid w:val="00417D73"/>
    <w:rsid w:val="00420A6A"/>
    <w:rsid w:val="0042200F"/>
    <w:rsid w:val="0042225E"/>
    <w:rsid w:val="00422B7E"/>
    <w:rsid w:val="00424EBE"/>
    <w:rsid w:val="00425AD4"/>
    <w:rsid w:val="004309A7"/>
    <w:rsid w:val="00430D41"/>
    <w:rsid w:val="00433906"/>
    <w:rsid w:val="00436205"/>
    <w:rsid w:val="00437743"/>
    <w:rsid w:val="00437C67"/>
    <w:rsid w:val="00442526"/>
    <w:rsid w:val="00443A52"/>
    <w:rsid w:val="004446AE"/>
    <w:rsid w:val="00453CF6"/>
    <w:rsid w:val="00460648"/>
    <w:rsid w:val="0046082B"/>
    <w:rsid w:val="00463BDA"/>
    <w:rsid w:val="004642ED"/>
    <w:rsid w:val="00464839"/>
    <w:rsid w:val="00465F8B"/>
    <w:rsid w:val="004676BB"/>
    <w:rsid w:val="00470877"/>
    <w:rsid w:val="004719DD"/>
    <w:rsid w:val="004730E9"/>
    <w:rsid w:val="004751E1"/>
    <w:rsid w:val="00476038"/>
    <w:rsid w:val="00476872"/>
    <w:rsid w:val="00480B02"/>
    <w:rsid w:val="004810BE"/>
    <w:rsid w:val="00481EE4"/>
    <w:rsid w:val="00482BAC"/>
    <w:rsid w:val="00484A35"/>
    <w:rsid w:val="00484FBA"/>
    <w:rsid w:val="004862C6"/>
    <w:rsid w:val="00493226"/>
    <w:rsid w:val="004934AF"/>
    <w:rsid w:val="00496981"/>
    <w:rsid w:val="004A1394"/>
    <w:rsid w:val="004A1CB4"/>
    <w:rsid w:val="004A64C0"/>
    <w:rsid w:val="004A6B62"/>
    <w:rsid w:val="004A7DD4"/>
    <w:rsid w:val="004B3061"/>
    <w:rsid w:val="004B356E"/>
    <w:rsid w:val="004B3A94"/>
    <w:rsid w:val="004B5752"/>
    <w:rsid w:val="004B6F1D"/>
    <w:rsid w:val="004B78C2"/>
    <w:rsid w:val="004C05FC"/>
    <w:rsid w:val="004C18EB"/>
    <w:rsid w:val="004C3457"/>
    <w:rsid w:val="004C41FE"/>
    <w:rsid w:val="004C4755"/>
    <w:rsid w:val="004C6BDF"/>
    <w:rsid w:val="004D0A2C"/>
    <w:rsid w:val="004D1DCF"/>
    <w:rsid w:val="004D241C"/>
    <w:rsid w:val="004D25B3"/>
    <w:rsid w:val="004D27DC"/>
    <w:rsid w:val="004D3092"/>
    <w:rsid w:val="004D7A24"/>
    <w:rsid w:val="004E0D5C"/>
    <w:rsid w:val="004E1641"/>
    <w:rsid w:val="004E18E4"/>
    <w:rsid w:val="004E4C4F"/>
    <w:rsid w:val="004E5268"/>
    <w:rsid w:val="004E5F8B"/>
    <w:rsid w:val="004E6483"/>
    <w:rsid w:val="004F03A8"/>
    <w:rsid w:val="004F3AF4"/>
    <w:rsid w:val="004F4677"/>
    <w:rsid w:val="004F5F96"/>
    <w:rsid w:val="004F657F"/>
    <w:rsid w:val="004F6BBF"/>
    <w:rsid w:val="004F6BD7"/>
    <w:rsid w:val="004F7D84"/>
    <w:rsid w:val="00504C10"/>
    <w:rsid w:val="00505C5E"/>
    <w:rsid w:val="00506207"/>
    <w:rsid w:val="00507656"/>
    <w:rsid w:val="005078E7"/>
    <w:rsid w:val="00507F28"/>
    <w:rsid w:val="00512169"/>
    <w:rsid w:val="0051239F"/>
    <w:rsid w:val="0051312F"/>
    <w:rsid w:val="00514885"/>
    <w:rsid w:val="00520500"/>
    <w:rsid w:val="0052069A"/>
    <w:rsid w:val="00520A52"/>
    <w:rsid w:val="0052108E"/>
    <w:rsid w:val="00521229"/>
    <w:rsid w:val="0052286A"/>
    <w:rsid w:val="00522E38"/>
    <w:rsid w:val="00525AB2"/>
    <w:rsid w:val="005271B7"/>
    <w:rsid w:val="00533380"/>
    <w:rsid w:val="0053422C"/>
    <w:rsid w:val="00536CF5"/>
    <w:rsid w:val="00536DC1"/>
    <w:rsid w:val="005406DD"/>
    <w:rsid w:val="0054092B"/>
    <w:rsid w:val="00543135"/>
    <w:rsid w:val="00547FB2"/>
    <w:rsid w:val="00550C34"/>
    <w:rsid w:val="00553007"/>
    <w:rsid w:val="00554779"/>
    <w:rsid w:val="0055608E"/>
    <w:rsid w:val="005603F0"/>
    <w:rsid w:val="00562EC6"/>
    <w:rsid w:val="00564632"/>
    <w:rsid w:val="005661AE"/>
    <w:rsid w:val="0056744C"/>
    <w:rsid w:val="00571414"/>
    <w:rsid w:val="00575A3B"/>
    <w:rsid w:val="0057701B"/>
    <w:rsid w:val="00583BF1"/>
    <w:rsid w:val="00584869"/>
    <w:rsid w:val="00587D88"/>
    <w:rsid w:val="005930F2"/>
    <w:rsid w:val="005931C0"/>
    <w:rsid w:val="00596916"/>
    <w:rsid w:val="005A2238"/>
    <w:rsid w:val="005A2497"/>
    <w:rsid w:val="005A27B3"/>
    <w:rsid w:val="005A35EA"/>
    <w:rsid w:val="005A38F0"/>
    <w:rsid w:val="005A5100"/>
    <w:rsid w:val="005A5DF3"/>
    <w:rsid w:val="005B3135"/>
    <w:rsid w:val="005B4B9A"/>
    <w:rsid w:val="005B4EC0"/>
    <w:rsid w:val="005B5FEB"/>
    <w:rsid w:val="005B6372"/>
    <w:rsid w:val="005B6E91"/>
    <w:rsid w:val="005B7C78"/>
    <w:rsid w:val="005C1145"/>
    <w:rsid w:val="005C183A"/>
    <w:rsid w:val="005C2E3C"/>
    <w:rsid w:val="005D1549"/>
    <w:rsid w:val="005D6DE5"/>
    <w:rsid w:val="005D7D52"/>
    <w:rsid w:val="005E011B"/>
    <w:rsid w:val="005E08B2"/>
    <w:rsid w:val="005E08FC"/>
    <w:rsid w:val="005E1269"/>
    <w:rsid w:val="005E12E6"/>
    <w:rsid w:val="005E2975"/>
    <w:rsid w:val="005E2A9A"/>
    <w:rsid w:val="005E3394"/>
    <w:rsid w:val="005E363B"/>
    <w:rsid w:val="005E3DEF"/>
    <w:rsid w:val="005F027E"/>
    <w:rsid w:val="005F2ED3"/>
    <w:rsid w:val="005F309D"/>
    <w:rsid w:val="005F37E3"/>
    <w:rsid w:val="005F3ECF"/>
    <w:rsid w:val="0060034C"/>
    <w:rsid w:val="00600991"/>
    <w:rsid w:val="006025D1"/>
    <w:rsid w:val="00603C03"/>
    <w:rsid w:val="00610A1C"/>
    <w:rsid w:val="00613487"/>
    <w:rsid w:val="00616109"/>
    <w:rsid w:val="00616173"/>
    <w:rsid w:val="00620D45"/>
    <w:rsid w:val="00627D03"/>
    <w:rsid w:val="00631422"/>
    <w:rsid w:val="00631C9F"/>
    <w:rsid w:val="00631F02"/>
    <w:rsid w:val="00632209"/>
    <w:rsid w:val="00633497"/>
    <w:rsid w:val="00637CB2"/>
    <w:rsid w:val="0064088B"/>
    <w:rsid w:val="00641657"/>
    <w:rsid w:val="006458AB"/>
    <w:rsid w:val="006461B1"/>
    <w:rsid w:val="00647362"/>
    <w:rsid w:val="006479BE"/>
    <w:rsid w:val="00647DB4"/>
    <w:rsid w:val="00651B59"/>
    <w:rsid w:val="00653EC2"/>
    <w:rsid w:val="006540A8"/>
    <w:rsid w:val="00654672"/>
    <w:rsid w:val="006549E3"/>
    <w:rsid w:val="00655E96"/>
    <w:rsid w:val="00660FEA"/>
    <w:rsid w:val="006626CD"/>
    <w:rsid w:val="0066469A"/>
    <w:rsid w:val="00664A06"/>
    <w:rsid w:val="00664F9B"/>
    <w:rsid w:val="006654C7"/>
    <w:rsid w:val="0068070C"/>
    <w:rsid w:val="00681B9F"/>
    <w:rsid w:val="006834E6"/>
    <w:rsid w:val="00690B92"/>
    <w:rsid w:val="0069194D"/>
    <w:rsid w:val="0069263B"/>
    <w:rsid w:val="006946F7"/>
    <w:rsid w:val="00695128"/>
    <w:rsid w:val="006951DC"/>
    <w:rsid w:val="0069733F"/>
    <w:rsid w:val="00697C2E"/>
    <w:rsid w:val="006A6C03"/>
    <w:rsid w:val="006A7F77"/>
    <w:rsid w:val="006B0373"/>
    <w:rsid w:val="006B2F60"/>
    <w:rsid w:val="006B41CB"/>
    <w:rsid w:val="006B4DF8"/>
    <w:rsid w:val="006B7A6B"/>
    <w:rsid w:val="006C2DEF"/>
    <w:rsid w:val="006C4E9B"/>
    <w:rsid w:val="006C7D03"/>
    <w:rsid w:val="006D07C9"/>
    <w:rsid w:val="006D0AC3"/>
    <w:rsid w:val="006E089A"/>
    <w:rsid w:val="006E27C7"/>
    <w:rsid w:val="006E6DAA"/>
    <w:rsid w:val="006F2A68"/>
    <w:rsid w:val="006F3F25"/>
    <w:rsid w:val="006F5CB2"/>
    <w:rsid w:val="006F5F84"/>
    <w:rsid w:val="006F7A75"/>
    <w:rsid w:val="00700B9B"/>
    <w:rsid w:val="00700CCF"/>
    <w:rsid w:val="007016BB"/>
    <w:rsid w:val="00707227"/>
    <w:rsid w:val="00707368"/>
    <w:rsid w:val="007105C4"/>
    <w:rsid w:val="00710DE6"/>
    <w:rsid w:val="00712A11"/>
    <w:rsid w:val="00714A7D"/>
    <w:rsid w:val="00722686"/>
    <w:rsid w:val="00723EB6"/>
    <w:rsid w:val="007245BF"/>
    <w:rsid w:val="00726677"/>
    <w:rsid w:val="00726B93"/>
    <w:rsid w:val="007319C1"/>
    <w:rsid w:val="00737080"/>
    <w:rsid w:val="00740DC6"/>
    <w:rsid w:val="0074116E"/>
    <w:rsid w:val="007412ED"/>
    <w:rsid w:val="00743A2D"/>
    <w:rsid w:val="0074430A"/>
    <w:rsid w:val="00745296"/>
    <w:rsid w:val="007453E2"/>
    <w:rsid w:val="007469D2"/>
    <w:rsid w:val="00746C5A"/>
    <w:rsid w:val="00746E27"/>
    <w:rsid w:val="00750045"/>
    <w:rsid w:val="00750E2F"/>
    <w:rsid w:val="007514EA"/>
    <w:rsid w:val="00751BB3"/>
    <w:rsid w:val="00751FC1"/>
    <w:rsid w:val="00752654"/>
    <w:rsid w:val="00752A49"/>
    <w:rsid w:val="00754059"/>
    <w:rsid w:val="00755A3C"/>
    <w:rsid w:val="007564C2"/>
    <w:rsid w:val="007579CA"/>
    <w:rsid w:val="00757C7F"/>
    <w:rsid w:val="00760BB6"/>
    <w:rsid w:val="007610C3"/>
    <w:rsid w:val="00761EC3"/>
    <w:rsid w:val="00765FA4"/>
    <w:rsid w:val="00766020"/>
    <w:rsid w:val="00766479"/>
    <w:rsid w:val="007704BB"/>
    <w:rsid w:val="007728B2"/>
    <w:rsid w:val="007804C5"/>
    <w:rsid w:val="00782051"/>
    <w:rsid w:val="0078450B"/>
    <w:rsid w:val="00785816"/>
    <w:rsid w:val="0078631E"/>
    <w:rsid w:val="00786CDA"/>
    <w:rsid w:val="00790C91"/>
    <w:rsid w:val="00790CE3"/>
    <w:rsid w:val="00791545"/>
    <w:rsid w:val="007915A6"/>
    <w:rsid w:val="0079164B"/>
    <w:rsid w:val="00792868"/>
    <w:rsid w:val="00794172"/>
    <w:rsid w:val="00794586"/>
    <w:rsid w:val="00795D03"/>
    <w:rsid w:val="00795FC7"/>
    <w:rsid w:val="00797D57"/>
    <w:rsid w:val="007A1B2B"/>
    <w:rsid w:val="007A3520"/>
    <w:rsid w:val="007A556F"/>
    <w:rsid w:val="007B1A67"/>
    <w:rsid w:val="007B3B36"/>
    <w:rsid w:val="007B43A7"/>
    <w:rsid w:val="007B7FAF"/>
    <w:rsid w:val="007C048D"/>
    <w:rsid w:val="007C1C42"/>
    <w:rsid w:val="007C40D3"/>
    <w:rsid w:val="007D134A"/>
    <w:rsid w:val="007D24B0"/>
    <w:rsid w:val="007D2C35"/>
    <w:rsid w:val="007D4FFE"/>
    <w:rsid w:val="007D5B15"/>
    <w:rsid w:val="007D7E27"/>
    <w:rsid w:val="007E02B2"/>
    <w:rsid w:val="007E09F4"/>
    <w:rsid w:val="007E1720"/>
    <w:rsid w:val="007E2684"/>
    <w:rsid w:val="007E30A3"/>
    <w:rsid w:val="007E41B0"/>
    <w:rsid w:val="007E48FD"/>
    <w:rsid w:val="007E71E6"/>
    <w:rsid w:val="007F072B"/>
    <w:rsid w:val="007F2025"/>
    <w:rsid w:val="00800FB0"/>
    <w:rsid w:val="00802EBF"/>
    <w:rsid w:val="00806376"/>
    <w:rsid w:val="00806B9B"/>
    <w:rsid w:val="00806B9C"/>
    <w:rsid w:val="008078A7"/>
    <w:rsid w:val="00811C1E"/>
    <w:rsid w:val="00815B64"/>
    <w:rsid w:val="00816667"/>
    <w:rsid w:val="00816F74"/>
    <w:rsid w:val="0081751F"/>
    <w:rsid w:val="0082061A"/>
    <w:rsid w:val="008218B4"/>
    <w:rsid w:val="008239D1"/>
    <w:rsid w:val="008241E4"/>
    <w:rsid w:val="00824381"/>
    <w:rsid w:val="0082455D"/>
    <w:rsid w:val="00825029"/>
    <w:rsid w:val="008259C9"/>
    <w:rsid w:val="00825ABF"/>
    <w:rsid w:val="0083224E"/>
    <w:rsid w:val="00837EC6"/>
    <w:rsid w:val="00840AD4"/>
    <w:rsid w:val="008423D7"/>
    <w:rsid w:val="008447AB"/>
    <w:rsid w:val="00844EA4"/>
    <w:rsid w:val="008456E1"/>
    <w:rsid w:val="008459C5"/>
    <w:rsid w:val="0084682C"/>
    <w:rsid w:val="00846B60"/>
    <w:rsid w:val="00851505"/>
    <w:rsid w:val="0085194E"/>
    <w:rsid w:val="00854D45"/>
    <w:rsid w:val="00856439"/>
    <w:rsid w:val="00856667"/>
    <w:rsid w:val="00862401"/>
    <w:rsid w:val="00862FB9"/>
    <w:rsid w:val="00863618"/>
    <w:rsid w:val="008648BD"/>
    <w:rsid w:val="008668D0"/>
    <w:rsid w:val="00866BEB"/>
    <w:rsid w:val="00866F76"/>
    <w:rsid w:val="00870A9E"/>
    <w:rsid w:val="00870DF9"/>
    <w:rsid w:val="0087129C"/>
    <w:rsid w:val="00871369"/>
    <w:rsid w:val="00871A7E"/>
    <w:rsid w:val="00877CEC"/>
    <w:rsid w:val="00881515"/>
    <w:rsid w:val="008815CD"/>
    <w:rsid w:val="008825FE"/>
    <w:rsid w:val="00883B76"/>
    <w:rsid w:val="008849E6"/>
    <w:rsid w:val="008861E8"/>
    <w:rsid w:val="0089087A"/>
    <w:rsid w:val="00890D2B"/>
    <w:rsid w:val="0089351B"/>
    <w:rsid w:val="0089527D"/>
    <w:rsid w:val="008963C7"/>
    <w:rsid w:val="008977B1"/>
    <w:rsid w:val="008A328C"/>
    <w:rsid w:val="008A39C9"/>
    <w:rsid w:val="008A3DF9"/>
    <w:rsid w:val="008A3EED"/>
    <w:rsid w:val="008A53F3"/>
    <w:rsid w:val="008A589D"/>
    <w:rsid w:val="008A6033"/>
    <w:rsid w:val="008A78FA"/>
    <w:rsid w:val="008B06F9"/>
    <w:rsid w:val="008B0C50"/>
    <w:rsid w:val="008B35D7"/>
    <w:rsid w:val="008B3A71"/>
    <w:rsid w:val="008B453A"/>
    <w:rsid w:val="008B764C"/>
    <w:rsid w:val="008B7B23"/>
    <w:rsid w:val="008C0321"/>
    <w:rsid w:val="008C0D6A"/>
    <w:rsid w:val="008C50D2"/>
    <w:rsid w:val="008C545F"/>
    <w:rsid w:val="008C5ABC"/>
    <w:rsid w:val="008C5BA3"/>
    <w:rsid w:val="008D061F"/>
    <w:rsid w:val="008D4692"/>
    <w:rsid w:val="008D4C4E"/>
    <w:rsid w:val="008D56EC"/>
    <w:rsid w:val="008E0E5E"/>
    <w:rsid w:val="008E26D1"/>
    <w:rsid w:val="008E4EF4"/>
    <w:rsid w:val="008E5993"/>
    <w:rsid w:val="008E5E61"/>
    <w:rsid w:val="008E6320"/>
    <w:rsid w:val="008E7790"/>
    <w:rsid w:val="008F06BE"/>
    <w:rsid w:val="008F0DFB"/>
    <w:rsid w:val="008F0DFF"/>
    <w:rsid w:val="008F0F3D"/>
    <w:rsid w:val="008F0FA1"/>
    <w:rsid w:val="008F1407"/>
    <w:rsid w:val="008F40E1"/>
    <w:rsid w:val="008F54DC"/>
    <w:rsid w:val="008F58AF"/>
    <w:rsid w:val="00901EED"/>
    <w:rsid w:val="009026EF"/>
    <w:rsid w:val="0090308B"/>
    <w:rsid w:val="009048DE"/>
    <w:rsid w:val="00905126"/>
    <w:rsid w:val="00905BE2"/>
    <w:rsid w:val="0090601C"/>
    <w:rsid w:val="0091437E"/>
    <w:rsid w:val="00915F60"/>
    <w:rsid w:val="00920298"/>
    <w:rsid w:val="00922A9E"/>
    <w:rsid w:val="00922B5B"/>
    <w:rsid w:val="00925D7B"/>
    <w:rsid w:val="00931724"/>
    <w:rsid w:val="009337E0"/>
    <w:rsid w:val="009340F2"/>
    <w:rsid w:val="009341E9"/>
    <w:rsid w:val="009345B7"/>
    <w:rsid w:val="00936803"/>
    <w:rsid w:val="00936F0E"/>
    <w:rsid w:val="00937A3B"/>
    <w:rsid w:val="009405B4"/>
    <w:rsid w:val="00943F2A"/>
    <w:rsid w:val="00945022"/>
    <w:rsid w:val="009466A6"/>
    <w:rsid w:val="00951249"/>
    <w:rsid w:val="0095124B"/>
    <w:rsid w:val="00951D4B"/>
    <w:rsid w:val="00952E49"/>
    <w:rsid w:val="00955D35"/>
    <w:rsid w:val="00960BBE"/>
    <w:rsid w:val="00961109"/>
    <w:rsid w:val="009634E1"/>
    <w:rsid w:val="009646DA"/>
    <w:rsid w:val="0096613F"/>
    <w:rsid w:val="00967202"/>
    <w:rsid w:val="009703E4"/>
    <w:rsid w:val="0097077D"/>
    <w:rsid w:val="009709F2"/>
    <w:rsid w:val="0097254B"/>
    <w:rsid w:val="0097798F"/>
    <w:rsid w:val="00982F84"/>
    <w:rsid w:val="009833F7"/>
    <w:rsid w:val="009834CE"/>
    <w:rsid w:val="00983686"/>
    <w:rsid w:val="00984C3B"/>
    <w:rsid w:val="0098655C"/>
    <w:rsid w:val="00987526"/>
    <w:rsid w:val="00987DA5"/>
    <w:rsid w:val="00990042"/>
    <w:rsid w:val="00991886"/>
    <w:rsid w:val="00992073"/>
    <w:rsid w:val="009928EC"/>
    <w:rsid w:val="00995296"/>
    <w:rsid w:val="0099569F"/>
    <w:rsid w:val="009A046B"/>
    <w:rsid w:val="009A0883"/>
    <w:rsid w:val="009A0F68"/>
    <w:rsid w:val="009A154F"/>
    <w:rsid w:val="009A296E"/>
    <w:rsid w:val="009A4466"/>
    <w:rsid w:val="009B2152"/>
    <w:rsid w:val="009B3442"/>
    <w:rsid w:val="009B41A6"/>
    <w:rsid w:val="009B486F"/>
    <w:rsid w:val="009B5B56"/>
    <w:rsid w:val="009B69DC"/>
    <w:rsid w:val="009B7A2F"/>
    <w:rsid w:val="009C249F"/>
    <w:rsid w:val="009C2D95"/>
    <w:rsid w:val="009C385B"/>
    <w:rsid w:val="009C5F3D"/>
    <w:rsid w:val="009C7D9D"/>
    <w:rsid w:val="009D0868"/>
    <w:rsid w:val="009D3DFE"/>
    <w:rsid w:val="009D4A69"/>
    <w:rsid w:val="009D5BA1"/>
    <w:rsid w:val="009D5CE8"/>
    <w:rsid w:val="009E152B"/>
    <w:rsid w:val="009E1A46"/>
    <w:rsid w:val="009E3AB5"/>
    <w:rsid w:val="009E3E20"/>
    <w:rsid w:val="009E5D8A"/>
    <w:rsid w:val="009E66B8"/>
    <w:rsid w:val="009E7EFE"/>
    <w:rsid w:val="009F04AF"/>
    <w:rsid w:val="009F30BF"/>
    <w:rsid w:val="00A02ECB"/>
    <w:rsid w:val="00A03366"/>
    <w:rsid w:val="00A03786"/>
    <w:rsid w:val="00A049E9"/>
    <w:rsid w:val="00A04B67"/>
    <w:rsid w:val="00A04D31"/>
    <w:rsid w:val="00A04E76"/>
    <w:rsid w:val="00A06105"/>
    <w:rsid w:val="00A07E10"/>
    <w:rsid w:val="00A150CA"/>
    <w:rsid w:val="00A15A4D"/>
    <w:rsid w:val="00A179F5"/>
    <w:rsid w:val="00A200D4"/>
    <w:rsid w:val="00A20B7B"/>
    <w:rsid w:val="00A30279"/>
    <w:rsid w:val="00A30FBE"/>
    <w:rsid w:val="00A331D3"/>
    <w:rsid w:val="00A33C0B"/>
    <w:rsid w:val="00A33EA6"/>
    <w:rsid w:val="00A34CA7"/>
    <w:rsid w:val="00A402FA"/>
    <w:rsid w:val="00A40A92"/>
    <w:rsid w:val="00A41042"/>
    <w:rsid w:val="00A410C9"/>
    <w:rsid w:val="00A41232"/>
    <w:rsid w:val="00A41D39"/>
    <w:rsid w:val="00A43090"/>
    <w:rsid w:val="00A515F5"/>
    <w:rsid w:val="00A61330"/>
    <w:rsid w:val="00A61B0C"/>
    <w:rsid w:val="00A640F3"/>
    <w:rsid w:val="00A64786"/>
    <w:rsid w:val="00A6617A"/>
    <w:rsid w:val="00A7032C"/>
    <w:rsid w:val="00A74546"/>
    <w:rsid w:val="00A77358"/>
    <w:rsid w:val="00A81C89"/>
    <w:rsid w:val="00A8223E"/>
    <w:rsid w:val="00A84F32"/>
    <w:rsid w:val="00A91CBC"/>
    <w:rsid w:val="00A930CF"/>
    <w:rsid w:val="00A943D9"/>
    <w:rsid w:val="00AA095A"/>
    <w:rsid w:val="00AA4710"/>
    <w:rsid w:val="00AA53C6"/>
    <w:rsid w:val="00AA5680"/>
    <w:rsid w:val="00AA6411"/>
    <w:rsid w:val="00AA6AED"/>
    <w:rsid w:val="00AB0090"/>
    <w:rsid w:val="00AB1E92"/>
    <w:rsid w:val="00AB656F"/>
    <w:rsid w:val="00AB6BC5"/>
    <w:rsid w:val="00AC0153"/>
    <w:rsid w:val="00AC10B4"/>
    <w:rsid w:val="00AC118C"/>
    <w:rsid w:val="00AC2A96"/>
    <w:rsid w:val="00AC2BF1"/>
    <w:rsid w:val="00AC4C2C"/>
    <w:rsid w:val="00AC56AC"/>
    <w:rsid w:val="00AC6F38"/>
    <w:rsid w:val="00AC7BA5"/>
    <w:rsid w:val="00AC7CCC"/>
    <w:rsid w:val="00AD013F"/>
    <w:rsid w:val="00AD15C4"/>
    <w:rsid w:val="00AD2110"/>
    <w:rsid w:val="00AD36DA"/>
    <w:rsid w:val="00AD3D5A"/>
    <w:rsid w:val="00AD3F37"/>
    <w:rsid w:val="00AD6ABE"/>
    <w:rsid w:val="00AE10C3"/>
    <w:rsid w:val="00AE1688"/>
    <w:rsid w:val="00AE2096"/>
    <w:rsid w:val="00AE2E1F"/>
    <w:rsid w:val="00AE4A65"/>
    <w:rsid w:val="00AE638C"/>
    <w:rsid w:val="00AF4FF0"/>
    <w:rsid w:val="00AF5FD9"/>
    <w:rsid w:val="00AF600D"/>
    <w:rsid w:val="00AF609A"/>
    <w:rsid w:val="00AF7E71"/>
    <w:rsid w:val="00B01EBE"/>
    <w:rsid w:val="00B02238"/>
    <w:rsid w:val="00B04104"/>
    <w:rsid w:val="00B04EB4"/>
    <w:rsid w:val="00B1004C"/>
    <w:rsid w:val="00B11133"/>
    <w:rsid w:val="00B13125"/>
    <w:rsid w:val="00B13F20"/>
    <w:rsid w:val="00B14C36"/>
    <w:rsid w:val="00B16C0A"/>
    <w:rsid w:val="00B17467"/>
    <w:rsid w:val="00B20282"/>
    <w:rsid w:val="00B203F6"/>
    <w:rsid w:val="00B20C2F"/>
    <w:rsid w:val="00B21D65"/>
    <w:rsid w:val="00B22AC8"/>
    <w:rsid w:val="00B23FAC"/>
    <w:rsid w:val="00B32F5D"/>
    <w:rsid w:val="00B3455E"/>
    <w:rsid w:val="00B3499E"/>
    <w:rsid w:val="00B34E2D"/>
    <w:rsid w:val="00B34EC6"/>
    <w:rsid w:val="00B35E76"/>
    <w:rsid w:val="00B37C44"/>
    <w:rsid w:val="00B37FB2"/>
    <w:rsid w:val="00B41239"/>
    <w:rsid w:val="00B444AF"/>
    <w:rsid w:val="00B5047E"/>
    <w:rsid w:val="00B5217C"/>
    <w:rsid w:val="00B53509"/>
    <w:rsid w:val="00B53A14"/>
    <w:rsid w:val="00B60214"/>
    <w:rsid w:val="00B65F7F"/>
    <w:rsid w:val="00B662A3"/>
    <w:rsid w:val="00B66B32"/>
    <w:rsid w:val="00B76AB8"/>
    <w:rsid w:val="00B8026B"/>
    <w:rsid w:val="00B803FB"/>
    <w:rsid w:val="00B82477"/>
    <w:rsid w:val="00B832D1"/>
    <w:rsid w:val="00B84991"/>
    <w:rsid w:val="00B86F80"/>
    <w:rsid w:val="00B90819"/>
    <w:rsid w:val="00B9123D"/>
    <w:rsid w:val="00B91766"/>
    <w:rsid w:val="00B91FDB"/>
    <w:rsid w:val="00B943E7"/>
    <w:rsid w:val="00B9582E"/>
    <w:rsid w:val="00B95A17"/>
    <w:rsid w:val="00B95EBD"/>
    <w:rsid w:val="00B95F6C"/>
    <w:rsid w:val="00B96367"/>
    <w:rsid w:val="00BA081F"/>
    <w:rsid w:val="00BA14B7"/>
    <w:rsid w:val="00BA1EA2"/>
    <w:rsid w:val="00BA345A"/>
    <w:rsid w:val="00BA3B2F"/>
    <w:rsid w:val="00BA4883"/>
    <w:rsid w:val="00BA53DB"/>
    <w:rsid w:val="00BA5BB4"/>
    <w:rsid w:val="00BA687A"/>
    <w:rsid w:val="00BB1D7C"/>
    <w:rsid w:val="00BB2020"/>
    <w:rsid w:val="00BB20DC"/>
    <w:rsid w:val="00BB2C89"/>
    <w:rsid w:val="00BB30DA"/>
    <w:rsid w:val="00BB53C4"/>
    <w:rsid w:val="00BB5BF5"/>
    <w:rsid w:val="00BB619E"/>
    <w:rsid w:val="00BB74D6"/>
    <w:rsid w:val="00BC25FE"/>
    <w:rsid w:val="00BC2EFA"/>
    <w:rsid w:val="00BC3A94"/>
    <w:rsid w:val="00BC4D61"/>
    <w:rsid w:val="00BC6BFF"/>
    <w:rsid w:val="00BD05A0"/>
    <w:rsid w:val="00BD0C20"/>
    <w:rsid w:val="00BD10EC"/>
    <w:rsid w:val="00BD1D7A"/>
    <w:rsid w:val="00BD2ECA"/>
    <w:rsid w:val="00BD5B99"/>
    <w:rsid w:val="00BD7842"/>
    <w:rsid w:val="00BE051B"/>
    <w:rsid w:val="00BE3349"/>
    <w:rsid w:val="00BE3D6C"/>
    <w:rsid w:val="00BE5F01"/>
    <w:rsid w:val="00BE669D"/>
    <w:rsid w:val="00BE71B6"/>
    <w:rsid w:val="00BE7CC4"/>
    <w:rsid w:val="00BF0638"/>
    <w:rsid w:val="00BF06D2"/>
    <w:rsid w:val="00BF0731"/>
    <w:rsid w:val="00BF30F3"/>
    <w:rsid w:val="00BF36D3"/>
    <w:rsid w:val="00BF3941"/>
    <w:rsid w:val="00BF6788"/>
    <w:rsid w:val="00BF6F2C"/>
    <w:rsid w:val="00BF7C28"/>
    <w:rsid w:val="00C01475"/>
    <w:rsid w:val="00C02254"/>
    <w:rsid w:val="00C05970"/>
    <w:rsid w:val="00C1093F"/>
    <w:rsid w:val="00C10B5A"/>
    <w:rsid w:val="00C11320"/>
    <w:rsid w:val="00C13627"/>
    <w:rsid w:val="00C13D31"/>
    <w:rsid w:val="00C15410"/>
    <w:rsid w:val="00C15677"/>
    <w:rsid w:val="00C15BAE"/>
    <w:rsid w:val="00C2545C"/>
    <w:rsid w:val="00C25AD8"/>
    <w:rsid w:val="00C3060A"/>
    <w:rsid w:val="00C30758"/>
    <w:rsid w:val="00C3335B"/>
    <w:rsid w:val="00C34902"/>
    <w:rsid w:val="00C358AF"/>
    <w:rsid w:val="00C36E74"/>
    <w:rsid w:val="00C37685"/>
    <w:rsid w:val="00C4020C"/>
    <w:rsid w:val="00C423A3"/>
    <w:rsid w:val="00C447BD"/>
    <w:rsid w:val="00C46D9B"/>
    <w:rsid w:val="00C51A30"/>
    <w:rsid w:val="00C52F31"/>
    <w:rsid w:val="00C61000"/>
    <w:rsid w:val="00C701A6"/>
    <w:rsid w:val="00C7036F"/>
    <w:rsid w:val="00C71789"/>
    <w:rsid w:val="00C7184B"/>
    <w:rsid w:val="00C72177"/>
    <w:rsid w:val="00C73121"/>
    <w:rsid w:val="00C76607"/>
    <w:rsid w:val="00C767A0"/>
    <w:rsid w:val="00C775D1"/>
    <w:rsid w:val="00C82844"/>
    <w:rsid w:val="00C8560B"/>
    <w:rsid w:val="00C87782"/>
    <w:rsid w:val="00C930C0"/>
    <w:rsid w:val="00C9474E"/>
    <w:rsid w:val="00C95E0F"/>
    <w:rsid w:val="00C96004"/>
    <w:rsid w:val="00C9623D"/>
    <w:rsid w:val="00C9646D"/>
    <w:rsid w:val="00C96DF0"/>
    <w:rsid w:val="00CA008A"/>
    <w:rsid w:val="00CA04CC"/>
    <w:rsid w:val="00CA09BB"/>
    <w:rsid w:val="00CA279A"/>
    <w:rsid w:val="00CA54E7"/>
    <w:rsid w:val="00CB1CBE"/>
    <w:rsid w:val="00CB62F9"/>
    <w:rsid w:val="00CB6F16"/>
    <w:rsid w:val="00CB7779"/>
    <w:rsid w:val="00CC15A5"/>
    <w:rsid w:val="00CC182C"/>
    <w:rsid w:val="00CC388A"/>
    <w:rsid w:val="00CC5F12"/>
    <w:rsid w:val="00CD2AE9"/>
    <w:rsid w:val="00CD48AD"/>
    <w:rsid w:val="00CD5AD2"/>
    <w:rsid w:val="00CD5EED"/>
    <w:rsid w:val="00CE3A5A"/>
    <w:rsid w:val="00CE3E8B"/>
    <w:rsid w:val="00CE4BAE"/>
    <w:rsid w:val="00CF15EC"/>
    <w:rsid w:val="00CF393A"/>
    <w:rsid w:val="00CF528C"/>
    <w:rsid w:val="00CF53AF"/>
    <w:rsid w:val="00CF6014"/>
    <w:rsid w:val="00D01A96"/>
    <w:rsid w:val="00D01E55"/>
    <w:rsid w:val="00D02BFB"/>
    <w:rsid w:val="00D039D3"/>
    <w:rsid w:val="00D052F9"/>
    <w:rsid w:val="00D05418"/>
    <w:rsid w:val="00D06FBF"/>
    <w:rsid w:val="00D07FD9"/>
    <w:rsid w:val="00D1284D"/>
    <w:rsid w:val="00D12C9A"/>
    <w:rsid w:val="00D12F2F"/>
    <w:rsid w:val="00D14F48"/>
    <w:rsid w:val="00D16241"/>
    <w:rsid w:val="00D16AE9"/>
    <w:rsid w:val="00D16DC8"/>
    <w:rsid w:val="00D21163"/>
    <w:rsid w:val="00D218F6"/>
    <w:rsid w:val="00D21F08"/>
    <w:rsid w:val="00D23BA6"/>
    <w:rsid w:val="00D24474"/>
    <w:rsid w:val="00D25312"/>
    <w:rsid w:val="00D2723E"/>
    <w:rsid w:val="00D278E8"/>
    <w:rsid w:val="00D30409"/>
    <w:rsid w:val="00D3134A"/>
    <w:rsid w:val="00D31523"/>
    <w:rsid w:val="00D3226D"/>
    <w:rsid w:val="00D335C7"/>
    <w:rsid w:val="00D36981"/>
    <w:rsid w:val="00D36C60"/>
    <w:rsid w:val="00D37618"/>
    <w:rsid w:val="00D4071F"/>
    <w:rsid w:val="00D45157"/>
    <w:rsid w:val="00D45B66"/>
    <w:rsid w:val="00D47CC2"/>
    <w:rsid w:val="00D52BCD"/>
    <w:rsid w:val="00D54EE3"/>
    <w:rsid w:val="00D571DF"/>
    <w:rsid w:val="00D609C4"/>
    <w:rsid w:val="00D60BFA"/>
    <w:rsid w:val="00D61E75"/>
    <w:rsid w:val="00D62BFF"/>
    <w:rsid w:val="00D6528F"/>
    <w:rsid w:val="00D65A68"/>
    <w:rsid w:val="00D65B5A"/>
    <w:rsid w:val="00D66525"/>
    <w:rsid w:val="00D702B3"/>
    <w:rsid w:val="00D71B73"/>
    <w:rsid w:val="00D71F36"/>
    <w:rsid w:val="00D724BB"/>
    <w:rsid w:val="00D72607"/>
    <w:rsid w:val="00D72D50"/>
    <w:rsid w:val="00D72ED8"/>
    <w:rsid w:val="00D73148"/>
    <w:rsid w:val="00D855E0"/>
    <w:rsid w:val="00D90D5C"/>
    <w:rsid w:val="00D92150"/>
    <w:rsid w:val="00D94CDD"/>
    <w:rsid w:val="00D95CE3"/>
    <w:rsid w:val="00D9729F"/>
    <w:rsid w:val="00DA0CD4"/>
    <w:rsid w:val="00DA30CA"/>
    <w:rsid w:val="00DB14CD"/>
    <w:rsid w:val="00DB18B6"/>
    <w:rsid w:val="00DB2C08"/>
    <w:rsid w:val="00DB4E96"/>
    <w:rsid w:val="00DB57AE"/>
    <w:rsid w:val="00DB7EDE"/>
    <w:rsid w:val="00DB7F05"/>
    <w:rsid w:val="00DC1F95"/>
    <w:rsid w:val="00DC6D86"/>
    <w:rsid w:val="00DD0746"/>
    <w:rsid w:val="00DD61B5"/>
    <w:rsid w:val="00DE022C"/>
    <w:rsid w:val="00DE26F6"/>
    <w:rsid w:val="00DE379E"/>
    <w:rsid w:val="00DF3426"/>
    <w:rsid w:val="00DF4B55"/>
    <w:rsid w:val="00DF5A56"/>
    <w:rsid w:val="00DF5C54"/>
    <w:rsid w:val="00DF6670"/>
    <w:rsid w:val="00E002E5"/>
    <w:rsid w:val="00E018DA"/>
    <w:rsid w:val="00E01BCB"/>
    <w:rsid w:val="00E01C8E"/>
    <w:rsid w:val="00E0244D"/>
    <w:rsid w:val="00E02F89"/>
    <w:rsid w:val="00E07768"/>
    <w:rsid w:val="00E10D0D"/>
    <w:rsid w:val="00E12EB3"/>
    <w:rsid w:val="00E1365C"/>
    <w:rsid w:val="00E13892"/>
    <w:rsid w:val="00E14C66"/>
    <w:rsid w:val="00E15CD6"/>
    <w:rsid w:val="00E1622D"/>
    <w:rsid w:val="00E1781B"/>
    <w:rsid w:val="00E2087D"/>
    <w:rsid w:val="00E214C6"/>
    <w:rsid w:val="00E22210"/>
    <w:rsid w:val="00E2288F"/>
    <w:rsid w:val="00E23FB8"/>
    <w:rsid w:val="00E2581D"/>
    <w:rsid w:val="00E25EA9"/>
    <w:rsid w:val="00E2783E"/>
    <w:rsid w:val="00E322C5"/>
    <w:rsid w:val="00E3253E"/>
    <w:rsid w:val="00E3311A"/>
    <w:rsid w:val="00E34C99"/>
    <w:rsid w:val="00E35974"/>
    <w:rsid w:val="00E363F5"/>
    <w:rsid w:val="00E3660C"/>
    <w:rsid w:val="00E373DA"/>
    <w:rsid w:val="00E379EB"/>
    <w:rsid w:val="00E44F74"/>
    <w:rsid w:val="00E5147B"/>
    <w:rsid w:val="00E51C63"/>
    <w:rsid w:val="00E523F8"/>
    <w:rsid w:val="00E55D9A"/>
    <w:rsid w:val="00E56EEE"/>
    <w:rsid w:val="00E62541"/>
    <w:rsid w:val="00E636C4"/>
    <w:rsid w:val="00E63D95"/>
    <w:rsid w:val="00E65DC2"/>
    <w:rsid w:val="00E70145"/>
    <w:rsid w:val="00E707DE"/>
    <w:rsid w:val="00E71F19"/>
    <w:rsid w:val="00E73395"/>
    <w:rsid w:val="00E74622"/>
    <w:rsid w:val="00E76D48"/>
    <w:rsid w:val="00E775DF"/>
    <w:rsid w:val="00E80575"/>
    <w:rsid w:val="00E856D9"/>
    <w:rsid w:val="00E86451"/>
    <w:rsid w:val="00E864FD"/>
    <w:rsid w:val="00E90514"/>
    <w:rsid w:val="00E91A45"/>
    <w:rsid w:val="00E93A3B"/>
    <w:rsid w:val="00E956E6"/>
    <w:rsid w:val="00EA07EF"/>
    <w:rsid w:val="00EA2211"/>
    <w:rsid w:val="00EA481E"/>
    <w:rsid w:val="00EA5A2F"/>
    <w:rsid w:val="00EA5AA4"/>
    <w:rsid w:val="00EA5B5C"/>
    <w:rsid w:val="00EA5DE1"/>
    <w:rsid w:val="00EA75CA"/>
    <w:rsid w:val="00EB0869"/>
    <w:rsid w:val="00EB1BD4"/>
    <w:rsid w:val="00EB32F1"/>
    <w:rsid w:val="00EB468D"/>
    <w:rsid w:val="00EB7449"/>
    <w:rsid w:val="00EB7ADC"/>
    <w:rsid w:val="00EB7EEB"/>
    <w:rsid w:val="00EC076A"/>
    <w:rsid w:val="00EC0E64"/>
    <w:rsid w:val="00EC1855"/>
    <w:rsid w:val="00EC2EE6"/>
    <w:rsid w:val="00EC3EA8"/>
    <w:rsid w:val="00EC4A50"/>
    <w:rsid w:val="00EC7626"/>
    <w:rsid w:val="00ED1F18"/>
    <w:rsid w:val="00ED1F3D"/>
    <w:rsid w:val="00ED2BAD"/>
    <w:rsid w:val="00ED30FE"/>
    <w:rsid w:val="00ED35DC"/>
    <w:rsid w:val="00ED3BAA"/>
    <w:rsid w:val="00ED65CA"/>
    <w:rsid w:val="00ED7CE3"/>
    <w:rsid w:val="00EE09CC"/>
    <w:rsid w:val="00EE0ABC"/>
    <w:rsid w:val="00EE237E"/>
    <w:rsid w:val="00EE2F7C"/>
    <w:rsid w:val="00EE3234"/>
    <w:rsid w:val="00EE5FC1"/>
    <w:rsid w:val="00EE73B9"/>
    <w:rsid w:val="00EE73D2"/>
    <w:rsid w:val="00EF0A60"/>
    <w:rsid w:val="00EF18F3"/>
    <w:rsid w:val="00EF1967"/>
    <w:rsid w:val="00EF7050"/>
    <w:rsid w:val="00EF7462"/>
    <w:rsid w:val="00F03F64"/>
    <w:rsid w:val="00F042E0"/>
    <w:rsid w:val="00F04DAF"/>
    <w:rsid w:val="00F06581"/>
    <w:rsid w:val="00F06648"/>
    <w:rsid w:val="00F06D2D"/>
    <w:rsid w:val="00F06ECD"/>
    <w:rsid w:val="00F11545"/>
    <w:rsid w:val="00F12AE6"/>
    <w:rsid w:val="00F1473F"/>
    <w:rsid w:val="00F1505E"/>
    <w:rsid w:val="00F179A1"/>
    <w:rsid w:val="00F208C1"/>
    <w:rsid w:val="00F20E49"/>
    <w:rsid w:val="00F233CD"/>
    <w:rsid w:val="00F23406"/>
    <w:rsid w:val="00F235BC"/>
    <w:rsid w:val="00F25171"/>
    <w:rsid w:val="00F261E5"/>
    <w:rsid w:val="00F27B50"/>
    <w:rsid w:val="00F30847"/>
    <w:rsid w:val="00F30EB7"/>
    <w:rsid w:val="00F329FB"/>
    <w:rsid w:val="00F368ED"/>
    <w:rsid w:val="00F37D6F"/>
    <w:rsid w:val="00F414C4"/>
    <w:rsid w:val="00F42090"/>
    <w:rsid w:val="00F420B5"/>
    <w:rsid w:val="00F424CF"/>
    <w:rsid w:val="00F43037"/>
    <w:rsid w:val="00F45197"/>
    <w:rsid w:val="00F45609"/>
    <w:rsid w:val="00F456F7"/>
    <w:rsid w:val="00F5327A"/>
    <w:rsid w:val="00F57FA5"/>
    <w:rsid w:val="00F61EEF"/>
    <w:rsid w:val="00F64BB5"/>
    <w:rsid w:val="00F671FB"/>
    <w:rsid w:val="00F71041"/>
    <w:rsid w:val="00F71A40"/>
    <w:rsid w:val="00F72AB3"/>
    <w:rsid w:val="00F73CB4"/>
    <w:rsid w:val="00F81009"/>
    <w:rsid w:val="00F81DCF"/>
    <w:rsid w:val="00F8257F"/>
    <w:rsid w:val="00F83B2C"/>
    <w:rsid w:val="00F846A6"/>
    <w:rsid w:val="00F86D37"/>
    <w:rsid w:val="00F914A3"/>
    <w:rsid w:val="00F93279"/>
    <w:rsid w:val="00F94601"/>
    <w:rsid w:val="00F9718C"/>
    <w:rsid w:val="00F9776C"/>
    <w:rsid w:val="00FA23C7"/>
    <w:rsid w:val="00FA48F8"/>
    <w:rsid w:val="00FA6410"/>
    <w:rsid w:val="00FA6CD2"/>
    <w:rsid w:val="00FA73BA"/>
    <w:rsid w:val="00FA7E04"/>
    <w:rsid w:val="00FB5452"/>
    <w:rsid w:val="00FB57DE"/>
    <w:rsid w:val="00FB5CE6"/>
    <w:rsid w:val="00FB5FA8"/>
    <w:rsid w:val="00FB6170"/>
    <w:rsid w:val="00FB6FF4"/>
    <w:rsid w:val="00FB7B22"/>
    <w:rsid w:val="00FC028D"/>
    <w:rsid w:val="00FC0B64"/>
    <w:rsid w:val="00FC3565"/>
    <w:rsid w:val="00FC4406"/>
    <w:rsid w:val="00FC5141"/>
    <w:rsid w:val="00FC5711"/>
    <w:rsid w:val="00FC79E4"/>
    <w:rsid w:val="00FD19FB"/>
    <w:rsid w:val="00FD1D42"/>
    <w:rsid w:val="00FD24AD"/>
    <w:rsid w:val="00FD729D"/>
    <w:rsid w:val="00FE338B"/>
    <w:rsid w:val="00FE3B2E"/>
    <w:rsid w:val="00FE55FF"/>
    <w:rsid w:val="00FE76B1"/>
    <w:rsid w:val="00FE7B81"/>
    <w:rsid w:val="00FE7B97"/>
    <w:rsid w:val="00FF00C9"/>
    <w:rsid w:val="00FF1B2C"/>
    <w:rsid w:val="00FF335A"/>
    <w:rsid w:val="00FF38FA"/>
    <w:rsid w:val="00FF779F"/>
    <w:rsid w:val="04F466C2"/>
    <w:rsid w:val="05172471"/>
    <w:rsid w:val="082C0784"/>
    <w:rsid w:val="1C1D8360"/>
    <w:rsid w:val="207DD122"/>
    <w:rsid w:val="2373A31E"/>
    <w:rsid w:val="3B33CFBC"/>
    <w:rsid w:val="5183A7F2"/>
    <w:rsid w:val="5657BC20"/>
    <w:rsid w:val="5863E1C8"/>
    <w:rsid w:val="626FAC88"/>
    <w:rsid w:val="65E0F21C"/>
    <w:rsid w:val="74D65571"/>
    <w:rsid w:val="7C9A7829"/>
    <w:rsid w:val="7D40F2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98075"/>
  <w15:docId w15:val="{BBBDE176-4804-49CC-A2C2-4552AEF50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8E8"/>
  </w:style>
  <w:style w:type="paragraph" w:styleId="Heading1">
    <w:name w:val="heading 1"/>
    <w:next w:val="BodyText"/>
    <w:link w:val="Heading1Char"/>
    <w:qFormat/>
    <w:rsid w:val="000B26B1"/>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Normal"/>
    <w:link w:val="Heading2Char"/>
    <w:qFormat/>
    <w:rsid w:val="000B26B1"/>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0B26B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1A30"/>
    <w:pPr>
      <w:ind w:left="720"/>
      <w:contextualSpacing/>
    </w:pPr>
  </w:style>
  <w:style w:type="table" w:styleId="TableGrid">
    <w:name w:val="Table Grid"/>
    <w:basedOn w:val="TableNormal"/>
    <w:rsid w:val="00211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E2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D7D52"/>
    <w:pPr>
      <w:spacing w:after="0" w:line="240" w:lineRule="auto"/>
    </w:pPr>
  </w:style>
  <w:style w:type="paragraph" w:styleId="Header">
    <w:name w:val="header"/>
    <w:basedOn w:val="Normal"/>
    <w:link w:val="HeaderChar"/>
    <w:uiPriority w:val="99"/>
    <w:unhideWhenUsed/>
    <w:rsid w:val="005D7D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D52"/>
  </w:style>
  <w:style w:type="paragraph" w:styleId="Footer">
    <w:name w:val="footer"/>
    <w:basedOn w:val="Normal"/>
    <w:link w:val="FooterChar"/>
    <w:uiPriority w:val="99"/>
    <w:unhideWhenUsed/>
    <w:rsid w:val="005D7D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D52"/>
  </w:style>
  <w:style w:type="paragraph" w:styleId="BalloonText">
    <w:name w:val="Balloon Text"/>
    <w:basedOn w:val="Normal"/>
    <w:link w:val="BalloonTextChar"/>
    <w:uiPriority w:val="99"/>
    <w:semiHidden/>
    <w:unhideWhenUsed/>
    <w:rsid w:val="005D7D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D52"/>
    <w:rPr>
      <w:rFonts w:ascii="Tahoma" w:hAnsi="Tahoma" w:cs="Tahoma"/>
      <w:sz w:val="16"/>
      <w:szCs w:val="16"/>
    </w:rPr>
  </w:style>
  <w:style w:type="character" w:styleId="Hyperlink">
    <w:name w:val="Hyperlink"/>
    <w:basedOn w:val="DefaultParagraphFont"/>
    <w:uiPriority w:val="99"/>
    <w:unhideWhenUsed/>
    <w:rsid w:val="007F2025"/>
    <w:rPr>
      <w:color w:val="0000FF" w:themeColor="hyperlink"/>
      <w:u w:val="single"/>
    </w:rPr>
  </w:style>
  <w:style w:type="character" w:styleId="FollowedHyperlink">
    <w:name w:val="FollowedHyperlink"/>
    <w:basedOn w:val="DefaultParagraphFont"/>
    <w:uiPriority w:val="99"/>
    <w:semiHidden/>
    <w:unhideWhenUsed/>
    <w:rsid w:val="000207F2"/>
    <w:rPr>
      <w:color w:val="800080" w:themeColor="followedHyperlink"/>
      <w:u w:val="single"/>
    </w:rPr>
  </w:style>
  <w:style w:type="character" w:customStyle="1" w:styleId="Header01Char">
    <w:name w:val="Header 01 Char"/>
    <w:basedOn w:val="DefaultParagraphFont"/>
    <w:link w:val="Header01"/>
    <w:rsid w:val="00470877"/>
    <w:rPr>
      <w:rFonts w:ascii="Arial" w:hAnsi="Arial" w:cs="Arial"/>
      <w:sz w:val="24"/>
      <w:szCs w:val="24"/>
    </w:rPr>
  </w:style>
  <w:style w:type="paragraph" w:customStyle="1" w:styleId="Header01">
    <w:name w:val="Header 01"/>
    <w:basedOn w:val="Normal"/>
    <w:link w:val="Header01Char"/>
    <w:rsid w:val="00470877"/>
    <w:pPr>
      <w:tabs>
        <w:tab w:val="left" w:pos="274"/>
        <w:tab w:val="left" w:pos="806"/>
        <w:tab w:val="left" w:pos="1440"/>
        <w:tab w:val="left" w:pos="2074"/>
        <w:tab w:val="left" w:pos="2707"/>
      </w:tabs>
      <w:spacing w:after="0" w:line="240" w:lineRule="auto"/>
      <w:outlineLvl w:val="0"/>
    </w:pPr>
    <w:rPr>
      <w:sz w:val="24"/>
      <w:szCs w:val="24"/>
    </w:rPr>
  </w:style>
  <w:style w:type="paragraph" w:styleId="Revision">
    <w:name w:val="Revision"/>
    <w:hidden/>
    <w:uiPriority w:val="99"/>
    <w:semiHidden/>
    <w:rsid w:val="00401C0B"/>
    <w:pPr>
      <w:spacing w:after="0" w:line="240" w:lineRule="auto"/>
    </w:pPr>
  </w:style>
  <w:style w:type="paragraph" w:styleId="EndnoteText">
    <w:name w:val="endnote text"/>
    <w:basedOn w:val="Normal"/>
    <w:link w:val="EndnoteTextChar"/>
    <w:uiPriority w:val="99"/>
    <w:semiHidden/>
    <w:unhideWhenUsed/>
    <w:rsid w:val="00FA23C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23C7"/>
    <w:rPr>
      <w:sz w:val="20"/>
      <w:szCs w:val="20"/>
    </w:rPr>
  </w:style>
  <w:style w:type="character" w:styleId="EndnoteReference">
    <w:name w:val="endnote reference"/>
    <w:basedOn w:val="DefaultParagraphFont"/>
    <w:uiPriority w:val="99"/>
    <w:semiHidden/>
    <w:unhideWhenUsed/>
    <w:rsid w:val="00FA23C7"/>
    <w:rPr>
      <w:vertAlign w:val="superscript"/>
    </w:rPr>
  </w:style>
  <w:style w:type="character" w:styleId="CommentReference">
    <w:name w:val="annotation reference"/>
    <w:basedOn w:val="DefaultParagraphFont"/>
    <w:uiPriority w:val="99"/>
    <w:semiHidden/>
    <w:unhideWhenUsed/>
    <w:rsid w:val="0078450B"/>
    <w:rPr>
      <w:sz w:val="16"/>
      <w:szCs w:val="16"/>
    </w:rPr>
  </w:style>
  <w:style w:type="paragraph" w:styleId="CommentText">
    <w:name w:val="annotation text"/>
    <w:basedOn w:val="Normal"/>
    <w:link w:val="CommentTextChar"/>
    <w:uiPriority w:val="99"/>
    <w:semiHidden/>
    <w:unhideWhenUsed/>
    <w:rsid w:val="0078450B"/>
    <w:pPr>
      <w:spacing w:line="240" w:lineRule="auto"/>
    </w:pPr>
    <w:rPr>
      <w:sz w:val="20"/>
      <w:szCs w:val="20"/>
    </w:rPr>
  </w:style>
  <w:style w:type="character" w:customStyle="1" w:styleId="CommentTextChar">
    <w:name w:val="Comment Text Char"/>
    <w:basedOn w:val="DefaultParagraphFont"/>
    <w:link w:val="CommentText"/>
    <w:uiPriority w:val="99"/>
    <w:semiHidden/>
    <w:rsid w:val="0078450B"/>
    <w:rPr>
      <w:sz w:val="20"/>
      <w:szCs w:val="20"/>
    </w:rPr>
  </w:style>
  <w:style w:type="paragraph" w:styleId="CommentSubject">
    <w:name w:val="annotation subject"/>
    <w:basedOn w:val="CommentText"/>
    <w:next w:val="CommentText"/>
    <w:link w:val="CommentSubjectChar"/>
    <w:uiPriority w:val="99"/>
    <w:semiHidden/>
    <w:unhideWhenUsed/>
    <w:rsid w:val="0078450B"/>
    <w:rPr>
      <w:b/>
      <w:bCs/>
    </w:rPr>
  </w:style>
  <w:style w:type="character" w:customStyle="1" w:styleId="CommentSubjectChar">
    <w:name w:val="Comment Subject Char"/>
    <w:basedOn w:val="CommentTextChar"/>
    <w:link w:val="CommentSubject"/>
    <w:uiPriority w:val="99"/>
    <w:semiHidden/>
    <w:rsid w:val="0078450B"/>
    <w:rPr>
      <w:b/>
      <w:bCs/>
      <w:sz w:val="20"/>
      <w:szCs w:val="20"/>
    </w:rPr>
  </w:style>
  <w:style w:type="character" w:styleId="UnresolvedMention">
    <w:name w:val="Unresolved Mention"/>
    <w:basedOn w:val="DefaultParagraphFont"/>
    <w:uiPriority w:val="99"/>
    <w:semiHidden/>
    <w:unhideWhenUsed/>
    <w:rsid w:val="00B9123D"/>
    <w:rPr>
      <w:color w:val="605E5C"/>
      <w:shd w:val="clear" w:color="auto" w:fill="E1DFDD"/>
    </w:rPr>
  </w:style>
  <w:style w:type="paragraph" w:styleId="BodyText">
    <w:name w:val="Body Text"/>
    <w:link w:val="BodyTextChar"/>
    <w:rsid w:val="000B26B1"/>
    <w:pPr>
      <w:spacing w:after="220" w:line="240" w:lineRule="auto"/>
    </w:pPr>
  </w:style>
  <w:style w:type="character" w:customStyle="1" w:styleId="BodyTextChar">
    <w:name w:val="Body Text Char"/>
    <w:basedOn w:val="DefaultParagraphFont"/>
    <w:link w:val="BodyText"/>
    <w:rsid w:val="000B26B1"/>
  </w:style>
  <w:style w:type="paragraph" w:styleId="FootnoteText">
    <w:name w:val="footnote text"/>
    <w:basedOn w:val="Normal"/>
    <w:link w:val="FootnoteTextChar"/>
    <w:uiPriority w:val="99"/>
    <w:semiHidden/>
    <w:unhideWhenUsed/>
    <w:rsid w:val="001C20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20CE"/>
    <w:rPr>
      <w:sz w:val="20"/>
      <w:szCs w:val="20"/>
    </w:rPr>
  </w:style>
  <w:style w:type="character" w:styleId="FootnoteReference">
    <w:name w:val="footnote reference"/>
    <w:basedOn w:val="DefaultParagraphFont"/>
    <w:uiPriority w:val="99"/>
    <w:semiHidden/>
    <w:unhideWhenUsed/>
    <w:rsid w:val="001C20CE"/>
    <w:rPr>
      <w:vertAlign w:val="superscript"/>
    </w:rPr>
  </w:style>
  <w:style w:type="character" w:styleId="Emphasis">
    <w:name w:val="Emphasis"/>
    <w:uiPriority w:val="20"/>
    <w:qFormat/>
    <w:rsid w:val="00521229"/>
  </w:style>
  <w:style w:type="character" w:customStyle="1" w:styleId="Heading1Char">
    <w:name w:val="Heading 1 Char"/>
    <w:basedOn w:val="DefaultParagraphFont"/>
    <w:link w:val="Heading1"/>
    <w:rsid w:val="000B26B1"/>
    <w:rPr>
      <w:rFonts w:eastAsiaTheme="majorEastAsia" w:cstheme="majorBidi"/>
      <w:caps/>
    </w:rPr>
  </w:style>
  <w:style w:type="character" w:customStyle="1" w:styleId="Heading2Char">
    <w:name w:val="Heading 2 Char"/>
    <w:basedOn w:val="DefaultParagraphFont"/>
    <w:link w:val="Heading2"/>
    <w:rsid w:val="000B26B1"/>
    <w:rPr>
      <w:rFonts w:eastAsiaTheme="majorEastAsia" w:cstheme="majorBidi"/>
    </w:rPr>
  </w:style>
  <w:style w:type="paragraph" w:styleId="Title">
    <w:name w:val="Title"/>
    <w:basedOn w:val="Normal"/>
    <w:next w:val="Normal"/>
    <w:link w:val="TitleChar"/>
    <w:qFormat/>
    <w:rsid w:val="000B26B1"/>
    <w:pPr>
      <w:autoSpaceDE w:val="0"/>
      <w:autoSpaceDN w:val="0"/>
      <w:adjustRightInd w:val="0"/>
      <w:spacing w:before="220" w:after="220" w:line="240" w:lineRule="auto"/>
      <w:jc w:val="center"/>
    </w:pPr>
    <w:rPr>
      <w:rFonts w:eastAsia="Times New Roman"/>
    </w:rPr>
  </w:style>
  <w:style w:type="character" w:customStyle="1" w:styleId="TitleChar">
    <w:name w:val="Title Char"/>
    <w:basedOn w:val="DefaultParagraphFont"/>
    <w:link w:val="Title"/>
    <w:rsid w:val="000B26B1"/>
    <w:rPr>
      <w:rFonts w:eastAsia="Times New Roman"/>
    </w:rPr>
  </w:style>
  <w:style w:type="paragraph" w:styleId="BodyText2">
    <w:name w:val="Body Text 2"/>
    <w:link w:val="BodyText2Char"/>
    <w:rsid w:val="00CB62F9"/>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CB62F9"/>
    <w:rPr>
      <w:rFonts w:eastAsiaTheme="majorEastAsia" w:cstheme="majorBidi"/>
    </w:rPr>
  </w:style>
  <w:style w:type="paragraph" w:styleId="BodyText3">
    <w:name w:val="Body Text 3"/>
    <w:basedOn w:val="BodyText"/>
    <w:link w:val="BodyText3Char"/>
    <w:rsid w:val="000B26B1"/>
    <w:pPr>
      <w:ind w:left="720"/>
    </w:pPr>
    <w:rPr>
      <w:rFonts w:eastAsiaTheme="majorEastAsia" w:cstheme="majorBidi"/>
    </w:rPr>
  </w:style>
  <w:style w:type="character" w:customStyle="1" w:styleId="BodyText3Char">
    <w:name w:val="Body Text 3 Char"/>
    <w:basedOn w:val="DefaultParagraphFont"/>
    <w:link w:val="BodyText3"/>
    <w:rsid w:val="000B26B1"/>
    <w:rPr>
      <w:rFonts w:eastAsiaTheme="majorEastAsia" w:cstheme="majorBidi"/>
    </w:rPr>
  </w:style>
  <w:style w:type="paragraph" w:customStyle="1" w:styleId="BodyText4">
    <w:name w:val="Body Text 4"/>
    <w:basedOn w:val="ListParagraph"/>
    <w:qFormat/>
    <w:rsid w:val="00BD7842"/>
    <w:pPr>
      <w:spacing w:after="220" w:line="240" w:lineRule="auto"/>
      <w:ind w:left="1080"/>
      <w:contextualSpacing w:val="0"/>
    </w:pPr>
  </w:style>
  <w:style w:type="paragraph" w:customStyle="1" w:styleId="Attachmenttitle">
    <w:name w:val="Attachment title"/>
    <w:basedOn w:val="Heading1"/>
    <w:next w:val="BodyText"/>
    <w:qFormat/>
    <w:rsid w:val="00955D35"/>
    <w:pPr>
      <w:spacing w:before="0"/>
      <w:jc w:val="center"/>
    </w:pPr>
    <w:rPr>
      <w:rFonts w:eastAsia="Times New Roman"/>
      <w:caps w:val="0"/>
    </w:rPr>
  </w:style>
  <w:style w:type="paragraph" w:customStyle="1" w:styleId="Applicability">
    <w:name w:val="Applicability"/>
    <w:basedOn w:val="BodyText"/>
    <w:qFormat/>
    <w:rsid w:val="000B26B1"/>
    <w:pPr>
      <w:spacing w:before="440"/>
      <w:ind w:left="2160" w:hanging="2160"/>
    </w:pPr>
  </w:style>
  <w:style w:type="paragraph" w:customStyle="1" w:styleId="BodyText-table">
    <w:name w:val="Body Text - table"/>
    <w:qFormat/>
    <w:rsid w:val="000B26B1"/>
    <w:pPr>
      <w:spacing w:after="0" w:line="240" w:lineRule="auto"/>
    </w:pPr>
    <w:rPr>
      <w:rFonts w:cstheme="minorBidi"/>
    </w:rPr>
  </w:style>
  <w:style w:type="character" w:customStyle="1" w:styleId="Commitment">
    <w:name w:val="Commitment"/>
    <w:basedOn w:val="DefaultParagraphFont"/>
    <w:uiPriority w:val="1"/>
    <w:qFormat/>
    <w:rsid w:val="000B26B1"/>
    <w:rPr>
      <w:i/>
      <w:iCs/>
    </w:rPr>
  </w:style>
  <w:style w:type="paragraph" w:customStyle="1" w:styleId="CornerstoneBases">
    <w:name w:val="Cornerstone / Bases"/>
    <w:basedOn w:val="BodyText"/>
    <w:qFormat/>
    <w:rsid w:val="000B26B1"/>
    <w:pPr>
      <w:ind w:left="2160" w:hanging="2160"/>
    </w:pPr>
  </w:style>
  <w:style w:type="paragraph" w:customStyle="1" w:styleId="EffectiveDate">
    <w:name w:val="Effective Date"/>
    <w:next w:val="BodyText"/>
    <w:qFormat/>
    <w:rsid w:val="000B26B1"/>
    <w:pPr>
      <w:spacing w:before="220" w:after="440" w:line="240" w:lineRule="auto"/>
      <w:jc w:val="center"/>
    </w:pPr>
    <w:rPr>
      <w:rFonts w:eastAsia="Times New Roman"/>
    </w:rPr>
  </w:style>
  <w:style w:type="paragraph" w:customStyle="1" w:styleId="END">
    <w:name w:val="END"/>
    <w:basedOn w:val="Title"/>
    <w:qFormat/>
    <w:rsid w:val="000B26B1"/>
    <w:pPr>
      <w:spacing w:before="440" w:after="440"/>
    </w:pPr>
  </w:style>
  <w:style w:type="character" w:customStyle="1" w:styleId="Heading3Char">
    <w:name w:val="Heading 3 Char"/>
    <w:basedOn w:val="DefaultParagraphFont"/>
    <w:link w:val="Heading3"/>
    <w:rsid w:val="000B26B1"/>
    <w:rPr>
      <w:rFonts w:eastAsiaTheme="majorEastAsia" w:cstheme="majorBidi"/>
    </w:rPr>
  </w:style>
  <w:style w:type="paragraph" w:customStyle="1" w:styleId="IMCIP">
    <w:name w:val="IMC/IP #"/>
    <w:rsid w:val="000B26B1"/>
    <w:pPr>
      <w:widowControl w:val="0"/>
      <w:pBdr>
        <w:top w:val="single" w:sz="8" w:space="3" w:color="auto"/>
        <w:bottom w:val="single" w:sz="8" w:space="3" w:color="auto"/>
      </w:pBdr>
      <w:spacing w:after="220" w:line="240" w:lineRule="auto"/>
      <w:jc w:val="center"/>
    </w:pPr>
    <w:rPr>
      <w:iCs/>
      <w:caps/>
    </w:rPr>
  </w:style>
  <w:style w:type="paragraph" w:customStyle="1" w:styleId="NRCINSPECTIONMANUAL">
    <w:name w:val="NRC INSPECTION MANUAL"/>
    <w:next w:val="BodyText"/>
    <w:link w:val="NRCINSPECTIONMANUALChar"/>
    <w:qFormat/>
    <w:rsid w:val="000B26B1"/>
    <w:pPr>
      <w:tabs>
        <w:tab w:val="center" w:pos="4680"/>
        <w:tab w:val="right" w:pos="9360"/>
      </w:tabs>
      <w:spacing w:after="220" w:line="240" w:lineRule="auto"/>
    </w:pPr>
  </w:style>
  <w:style w:type="character" w:customStyle="1" w:styleId="NRCINSPECTIONMANUALChar">
    <w:name w:val="NRC INSPECTION MANUAL Char"/>
    <w:basedOn w:val="DefaultParagraphFont"/>
    <w:link w:val="NRCINSPECTIONMANUAL"/>
    <w:rsid w:val="000B26B1"/>
  </w:style>
  <w:style w:type="paragraph" w:customStyle="1" w:styleId="Requirement">
    <w:name w:val="Requirement"/>
    <w:basedOn w:val="BodyText3"/>
    <w:qFormat/>
    <w:rsid w:val="000B26B1"/>
    <w:pPr>
      <w:keepNext/>
    </w:pPr>
    <w:rPr>
      <w:b/>
      <w:bCs/>
    </w:rPr>
  </w:style>
  <w:style w:type="paragraph" w:customStyle="1" w:styleId="SpecificGuidance">
    <w:name w:val="Specific Guidance"/>
    <w:basedOn w:val="BodyText3"/>
    <w:qFormat/>
    <w:rsid w:val="000B26B1"/>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976412">
      <w:bodyDiv w:val="1"/>
      <w:marLeft w:val="0"/>
      <w:marRight w:val="0"/>
      <w:marTop w:val="0"/>
      <w:marBottom w:val="0"/>
      <w:divBdr>
        <w:top w:val="none" w:sz="0" w:space="0" w:color="auto"/>
        <w:left w:val="none" w:sz="0" w:space="0" w:color="auto"/>
        <w:bottom w:val="none" w:sz="0" w:space="0" w:color="auto"/>
        <w:right w:val="none" w:sz="0" w:space="0" w:color="auto"/>
      </w:divBdr>
    </w:div>
    <w:div w:id="1285113821">
      <w:bodyDiv w:val="1"/>
      <w:marLeft w:val="0"/>
      <w:marRight w:val="0"/>
      <w:marTop w:val="0"/>
      <w:marBottom w:val="0"/>
      <w:divBdr>
        <w:top w:val="none" w:sz="0" w:space="0" w:color="auto"/>
        <w:left w:val="none" w:sz="0" w:space="0" w:color="auto"/>
        <w:bottom w:val="none" w:sz="0" w:space="0" w:color="auto"/>
        <w:right w:val="none" w:sz="0" w:space="0" w:color="auto"/>
      </w:divBdr>
    </w:div>
    <w:div w:id="153295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1CE585-7112-4AF3-8F7A-9C90C32914F8}">
  <ds:schemaRefs>
    <ds:schemaRef ds:uri="http://schemas.openxmlformats.org/officeDocument/2006/bibliography"/>
  </ds:schemaRefs>
</ds:datastoreItem>
</file>

<file path=customXml/itemProps2.xml><?xml version="1.0" encoding="utf-8"?>
<ds:datastoreItem xmlns:ds="http://schemas.openxmlformats.org/officeDocument/2006/customXml" ds:itemID="{14A5336D-C535-49DD-8B13-65A8197E03B7}"/>
</file>

<file path=customXml/itemProps3.xml><?xml version="1.0" encoding="utf-8"?>
<ds:datastoreItem xmlns:ds="http://schemas.openxmlformats.org/officeDocument/2006/customXml" ds:itemID="{E979B8F3-25A5-434F-8FFA-6109837D4F34}"/>
</file>

<file path=customXml/itemProps4.xml><?xml version="1.0" encoding="utf-8"?>
<ds:datastoreItem xmlns:ds="http://schemas.openxmlformats.org/officeDocument/2006/customXml" ds:itemID="{044A9BA3-C1FD-42C5-B164-83095D936988}"/>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4130</Words>
  <Characters>23542</Characters>
  <Application>Microsoft Office Word</Application>
  <DocSecurity>2</DocSecurity>
  <Lines>196</Lines>
  <Paragraphs>55</Paragraphs>
  <ScaleCrop>false</ScaleCrop>
  <Company/>
  <LinksUpToDate>false</LinksUpToDate>
  <CharactersWithSpaces>27617</CharactersWithSpaces>
  <SharedDoc>false</SharedDoc>
  <HLinks>
    <vt:vector size="6" baseType="variant">
      <vt:variant>
        <vt:i4>2621556</vt:i4>
      </vt:variant>
      <vt:variant>
        <vt:i4>0</vt:i4>
      </vt:variant>
      <vt:variant>
        <vt:i4>0</vt:i4>
      </vt:variant>
      <vt:variant>
        <vt:i4>5</vt:i4>
      </vt:variant>
      <vt:variant>
        <vt:lpwstr>https://usnrc.sharepoint.com/teams/ROPBaselineInspectionProcedureLeads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2022-08-08T20:26:00Z</dcterms:created>
  <dcterms:modified xsi:type="dcterms:W3CDTF">2022-08-08T20:27:00Z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